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7777777" w:rsidR="0092613E" w:rsidRPr="00991D7F" w:rsidRDefault="0092613E" w:rsidP="00CB1486">
      <w:pPr>
        <w:pStyle w:val="40"/>
        <w:spacing w:before="0"/>
        <w:ind w:left="0" w:firstLine="0"/>
        <w:rPr>
          <w:b/>
          <w:bCs/>
          <w:u w:val="single"/>
          <w:rtl/>
          <w:lang w:eastAsia="en-US"/>
        </w:rPr>
      </w:pPr>
      <w:bookmarkStart w:id="0" w:name="_GoBack"/>
      <w:bookmarkEnd w:id="0"/>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64B76D10"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386E2463" w14:textId="4628875C" w:rsidR="00260DD7" w:rsidRDefault="00173E98" w:rsidP="00173E98">
      <w:pPr>
        <w:pStyle w:val="40"/>
        <w:numPr>
          <w:ilvl w:val="0"/>
          <w:numId w:val="34"/>
        </w:numPr>
        <w:tabs>
          <w:tab w:val="clear" w:pos="942"/>
        </w:tabs>
        <w:spacing w:before="0"/>
        <w:rPr>
          <w:b/>
          <w:bCs/>
          <w:rtl/>
        </w:rPr>
      </w:pPr>
      <w:moveToRangeStart w:id="1" w:author="Shimon" w:date="2019-07-21T14:58:00Z" w:name="move14613521"/>
      <w:moveTo w:id="2" w:author="Shimon" w:date="2019-07-21T14:58:00Z">
        <w:r>
          <w:rPr>
            <w:rFonts w:hint="cs"/>
            <w:b/>
            <w:bCs/>
            <w:rtl/>
          </w:rPr>
          <w:t>נציבות שירות המדינה</w:t>
        </w:r>
      </w:moveTo>
      <w:moveToRangeEnd w:id="1"/>
      <w:ins w:id="3" w:author="Shimon" w:date="2019-07-21T14:58:00Z">
        <w:r>
          <w:rPr>
            <w:rFonts w:hint="cs"/>
            <w:b/>
            <w:bCs/>
            <w:rtl/>
          </w:rPr>
          <w:t xml:space="preserve"> </w:t>
        </w:r>
      </w:ins>
      <w:del w:id="4" w:author="Shimon" w:date="2019-07-21T14:58:00Z">
        <w:r w:rsidR="002A11AE" w:rsidDel="00173E98">
          <w:rPr>
            <w:rFonts w:hint="cs"/>
            <w:b/>
            <w:bCs/>
            <w:rtl/>
          </w:rPr>
          <w:delText xml:space="preserve">הממונה על </w:delText>
        </w:r>
        <w:r w:rsidR="00946A22" w:rsidDel="00173E98">
          <w:rPr>
            <w:rFonts w:hint="cs"/>
            <w:b/>
            <w:bCs/>
            <w:rtl/>
          </w:rPr>
          <w:delText>הגימלאות</w:delText>
        </w:r>
      </w:del>
    </w:p>
    <w:p w14:paraId="41ADD255" w14:textId="2053CA75" w:rsidR="00260DD7" w:rsidRDefault="00173E98" w:rsidP="00337F2F">
      <w:pPr>
        <w:pStyle w:val="40"/>
        <w:numPr>
          <w:ilvl w:val="0"/>
          <w:numId w:val="34"/>
        </w:numPr>
        <w:tabs>
          <w:tab w:val="clear" w:pos="942"/>
        </w:tabs>
        <w:spacing w:before="0"/>
        <w:rPr>
          <w:b/>
          <w:bCs/>
          <w:rtl/>
        </w:rPr>
      </w:pPr>
      <w:ins w:id="5" w:author="Shimon" w:date="2019-07-21T14:58:00Z">
        <w:r>
          <w:rPr>
            <w:rFonts w:hint="cs"/>
            <w:b/>
            <w:bCs/>
            <w:rtl/>
          </w:rPr>
          <w:t>הממונה על הגימלאות</w:t>
        </w:r>
        <w:r w:rsidDel="00173E98">
          <w:rPr>
            <w:rFonts w:hint="cs"/>
            <w:b/>
            <w:bCs/>
            <w:rtl/>
          </w:rPr>
          <w:t xml:space="preserve"> </w:t>
        </w:r>
      </w:ins>
      <w:moveFromRangeStart w:id="6" w:author="Shimon" w:date="2019-07-21T14:58:00Z" w:name="move14613521"/>
      <w:moveFrom w:id="7" w:author="Shimon" w:date="2019-07-21T14:58:00Z">
        <w:r w:rsidR="00260DD7" w:rsidDel="00173E98">
          <w:rPr>
            <w:rFonts w:hint="cs"/>
            <w:b/>
            <w:bCs/>
            <w:rtl/>
          </w:rPr>
          <w:t>נציבות שירות המדינה</w:t>
        </w:r>
      </w:moveFrom>
      <w:moveFromRangeEnd w:id="6"/>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5EE09B3A" w14:textId="77777777" w:rsidR="009B48BB" w:rsidRPr="00991D7F" w:rsidRDefault="001907C8" w:rsidP="009D6AF8">
      <w:pPr>
        <w:tabs>
          <w:tab w:val="left" w:pos="26"/>
        </w:tabs>
        <w:spacing w:after="240" w:line="360" w:lineRule="auto"/>
        <w:jc w:val="both"/>
        <w:rPr>
          <w:rFonts w:cs="David"/>
          <w:rtl/>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7C3CBE31" w14:textId="213BC759" w:rsidR="00EE6F2E" w:rsidRDefault="00946A22" w:rsidP="00D86EF1">
      <w:pPr>
        <w:pStyle w:val="11"/>
        <w:numPr>
          <w:ilvl w:val="0"/>
          <w:numId w:val="14"/>
        </w:numPr>
        <w:tabs>
          <w:tab w:val="left" w:pos="656"/>
        </w:tabs>
        <w:spacing w:before="0" w:after="240" w:line="360" w:lineRule="auto"/>
        <w:ind w:left="656" w:right="0" w:hanging="630"/>
      </w:pPr>
      <w:r>
        <w:rPr>
          <w:rFonts w:hint="cs"/>
          <w:rtl/>
        </w:rPr>
        <w:t xml:space="preserve">התובע עבד במשרד האוצר במשך כ </w:t>
      </w:r>
      <w:r>
        <w:rPr>
          <w:rtl/>
        </w:rPr>
        <w:t>–</w:t>
      </w:r>
      <w:r>
        <w:rPr>
          <w:rFonts w:hint="cs"/>
          <w:rtl/>
        </w:rPr>
        <w:t xml:space="preserve"> 42 שנה</w:t>
      </w:r>
      <w:r w:rsidR="00EE6F2E">
        <w:rPr>
          <w:rFonts w:hint="cs"/>
          <w:rtl/>
        </w:rPr>
        <w:t xml:space="preserve">. בשנת 1990 נסתיימה עבודתו כעובד בכתב מינוי והחלה תקופת עבודה ע"פ חוזה אישי </w:t>
      </w:r>
      <w:r>
        <w:rPr>
          <w:rFonts w:hint="cs"/>
          <w:rtl/>
        </w:rPr>
        <w:t>("</w:t>
      </w:r>
      <w:r w:rsidRPr="00946A22">
        <w:rPr>
          <w:rFonts w:hint="cs"/>
          <w:b/>
          <w:bCs/>
          <w:rtl/>
        </w:rPr>
        <w:t>חוזה בכירים</w:t>
      </w:r>
      <w:r>
        <w:rPr>
          <w:rFonts w:hint="cs"/>
          <w:rtl/>
        </w:rPr>
        <w:t>")</w:t>
      </w:r>
      <w:r w:rsidR="0032328C">
        <w:rPr>
          <w:rFonts w:hint="cs"/>
          <w:rtl/>
        </w:rPr>
        <w:t xml:space="preserve"> </w:t>
      </w:r>
      <w:r>
        <w:rPr>
          <w:rFonts w:hint="cs"/>
          <w:rtl/>
        </w:rPr>
        <w:t xml:space="preserve"> לתקופה של 4 שנים</w:t>
      </w:r>
      <w:r w:rsidR="000B20AC">
        <w:rPr>
          <w:rFonts w:hint="cs"/>
          <w:rtl/>
        </w:rPr>
        <w:t xml:space="preserve">. </w:t>
      </w:r>
    </w:p>
    <w:p w14:paraId="1ADFEA77" w14:textId="04D9484D" w:rsidR="00946A22" w:rsidRDefault="00C524E0" w:rsidP="006F0929">
      <w:pPr>
        <w:pStyle w:val="11"/>
        <w:numPr>
          <w:ilvl w:val="0"/>
          <w:numId w:val="14"/>
        </w:numPr>
        <w:tabs>
          <w:tab w:val="left" w:pos="656"/>
        </w:tabs>
        <w:spacing w:before="0" w:after="240" w:line="360" w:lineRule="auto"/>
        <w:ind w:left="656" w:right="0" w:hanging="630"/>
      </w:pPr>
      <w:r>
        <w:rPr>
          <w:rFonts w:hint="cs"/>
          <w:rtl/>
        </w:rPr>
        <w:t>כפי שנפרט להלן,</w:t>
      </w:r>
      <w:r w:rsidR="00946A22">
        <w:rPr>
          <w:rFonts w:hint="cs"/>
          <w:rtl/>
        </w:rPr>
        <w:t xml:space="preserve"> חוזה הבכירים קובע כי </w:t>
      </w:r>
      <w:r w:rsidR="00946A22" w:rsidRPr="00946A22">
        <w:rPr>
          <w:rFonts w:ascii="David" w:hAnsi="David" w:hint="cs"/>
          <w:sz w:val="24"/>
          <w:rtl/>
        </w:rPr>
        <w:t>חוק שירות המדינה</w:t>
      </w:r>
      <w:r w:rsidR="00946A22">
        <w:rPr>
          <w:rFonts w:ascii="David" w:hAnsi="David" w:hint="cs"/>
          <w:sz w:val="24"/>
          <w:rtl/>
        </w:rPr>
        <w:t xml:space="preserve"> (גימלאות) </w:t>
      </w:r>
      <w:r w:rsidR="00946A22" w:rsidRPr="00946A22">
        <w:rPr>
          <w:rtl/>
        </w:rPr>
        <w:t xml:space="preserve">(נוסח משולב), התש"ל </w:t>
      </w:r>
      <w:r w:rsidR="00946A22">
        <w:rPr>
          <w:rtl/>
        </w:rPr>
        <w:t>–</w:t>
      </w:r>
      <w:r w:rsidR="00946A22" w:rsidRPr="00946A22">
        <w:rPr>
          <w:rtl/>
        </w:rPr>
        <w:t xml:space="preserve"> 1970</w:t>
      </w:r>
      <w:r w:rsidR="00946A22">
        <w:rPr>
          <w:rFonts w:hint="cs"/>
          <w:rtl/>
        </w:rPr>
        <w:t xml:space="preserve"> ("</w:t>
      </w:r>
      <w:r w:rsidR="00946A22">
        <w:rPr>
          <w:rFonts w:hint="cs"/>
          <w:b/>
          <w:bCs/>
          <w:rtl/>
        </w:rPr>
        <w:t>חוק הגימלאות</w:t>
      </w:r>
      <w:r w:rsidR="00946A22">
        <w:rPr>
          <w:rFonts w:hint="cs"/>
          <w:rtl/>
        </w:rPr>
        <w:t>")</w:t>
      </w:r>
      <w:r w:rsidR="00125CB5">
        <w:rPr>
          <w:rFonts w:hint="cs"/>
          <w:rtl/>
        </w:rPr>
        <w:t xml:space="preserve"> לא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(אלא אם נקבע אחרת במפורש בחוזה הבכירים)</w:t>
      </w:r>
      <w:r w:rsidR="00946A22">
        <w:rPr>
          <w:rFonts w:hint="cs"/>
          <w:rtl/>
        </w:rPr>
        <w:t>.</w:t>
      </w:r>
    </w:p>
    <w:p w14:paraId="1BB7809F" w14:textId="623AA9B4" w:rsidR="0032328C" w:rsidRPr="00DA639E" w:rsidRDefault="00DA639E" w:rsidP="00DA639E">
      <w:pPr>
        <w:pStyle w:val="11"/>
        <w:numPr>
          <w:ilvl w:val="0"/>
          <w:numId w:val="14"/>
        </w:numPr>
        <w:tabs>
          <w:tab w:val="left" w:pos="656"/>
        </w:tabs>
        <w:spacing w:before="0" w:after="240" w:line="360" w:lineRule="auto"/>
        <w:ind w:left="656" w:right="0" w:hanging="630"/>
        <w:rPr>
          <w:rtl/>
        </w:rPr>
      </w:pPr>
      <w:r>
        <w:rPr>
          <w:rFonts w:hint="cs"/>
          <w:rtl/>
        </w:rPr>
        <w:t>חוזה הבכירים קובע כי הוא יתחדש</w:t>
      </w:r>
      <w:r w:rsidR="00EB3F2E">
        <w:rPr>
          <w:rFonts w:hint="cs"/>
          <w:rtl/>
        </w:rPr>
        <w:t xml:space="preserve"> מאליו כל 4 שנים לתקופה של 4 שנים נוספות, אלא אם מכן הודיע צד אחד למשנהו לפחות 3 חודשים מראש על אי רצונו להאריך את החוזה בתום תוקפו. </w:t>
      </w:r>
      <w:r w:rsidR="00946A22">
        <w:rPr>
          <w:rFonts w:hint="cs"/>
          <w:rtl/>
        </w:rPr>
        <w:t xml:space="preserve">תוקפו של החוזה הוארך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946A22" w:rsidRPr="00125CB5">
        <w:rPr>
          <w:rFonts w:hint="cs"/>
          <w:b/>
          <w:bCs/>
          <w:rtl/>
        </w:rPr>
        <w:t>.</w:t>
      </w:r>
      <w:r w:rsidR="00125CB5" w:rsidRPr="00125CB5">
        <w:rPr>
          <w:rFonts w:hint="cs"/>
          <w:b/>
          <w:bCs/>
          <w:rtl/>
        </w:rPr>
        <w:t xml:space="preserve"> </w:t>
      </w:r>
    </w:p>
    <w:p w14:paraId="1B329606" w14:textId="5824ECC8" w:rsidR="00946A22" w:rsidRDefault="00946A22" w:rsidP="006F0929">
      <w:pPr>
        <w:pStyle w:val="11"/>
        <w:numPr>
          <w:ilvl w:val="0"/>
          <w:numId w:val="14"/>
        </w:numPr>
        <w:tabs>
          <w:tab w:val="left" w:pos="656"/>
        </w:tabs>
        <w:spacing w:before="0" w:after="240" w:line="360" w:lineRule="auto"/>
        <w:ind w:left="656" w:right="0" w:hanging="630"/>
      </w:pPr>
      <w:r>
        <w:rPr>
          <w:rFonts w:hint="cs"/>
          <w:rtl/>
        </w:rPr>
        <w:t xml:space="preserve">בניגוד מוחלט להוראות החוזה, פיטרה נתבעת </w:t>
      </w:r>
      <w:r w:rsidR="00CD4EA7">
        <w:rPr>
          <w:rFonts w:hint="cs"/>
          <w:rtl/>
        </w:rPr>
        <w:t>1 ("</w:t>
      </w:r>
      <w:r w:rsidR="00CD4EA7" w:rsidRPr="00337F2F">
        <w:rPr>
          <w:rFonts w:hint="eastAsia"/>
          <w:b/>
          <w:bCs/>
          <w:rtl/>
        </w:rPr>
        <w:t>הנתבעת</w:t>
      </w:r>
      <w:r w:rsidR="00CD4EA7">
        <w:rPr>
          <w:rFonts w:hint="cs"/>
          <w:rtl/>
        </w:rPr>
        <w:t xml:space="preserve">") </w:t>
      </w:r>
      <w:r>
        <w:rPr>
          <w:rFonts w:hint="cs"/>
          <w:rtl/>
        </w:rPr>
        <w:t>את התובע</w:t>
      </w:r>
      <w:r w:rsidR="00C524E0">
        <w:rPr>
          <w:rFonts w:hint="cs"/>
          <w:rtl/>
        </w:rPr>
        <w:t xml:space="preserve">, </w:t>
      </w:r>
      <w:r w:rsidR="00CD4EA7">
        <w:rPr>
          <w:rFonts w:hint="cs"/>
          <w:rtl/>
        </w:rPr>
        <w:t xml:space="preserve">ביום </w:t>
      </w:r>
      <w:r w:rsidR="0032328C">
        <w:rPr>
          <w:rFonts w:hint="cs"/>
          <w:rtl/>
        </w:rPr>
        <w:t xml:space="preserve">5 לאוגוסט </w:t>
      </w:r>
      <w:r w:rsidR="00C524E0">
        <w:rPr>
          <w:rFonts w:hint="cs"/>
          <w:rtl/>
        </w:rPr>
        <w:t xml:space="preserve">2012, </w:t>
      </w:r>
      <w:r w:rsidR="00C524E0" w:rsidRPr="00C524E0">
        <w:rPr>
          <w:rFonts w:hint="cs"/>
          <w:b/>
          <w:bCs/>
          <w:rtl/>
        </w:rPr>
        <w:t>במהלך התקופה הקצובה של החוזה</w:t>
      </w:r>
      <w:r w:rsidR="001306F9">
        <w:rPr>
          <w:rFonts w:hint="cs"/>
          <w:rtl/>
        </w:rPr>
        <w:t xml:space="preserve">, בטענה שהגיע לגיל פרישה </w:t>
      </w:r>
      <w:r w:rsidR="00EB3F2E">
        <w:rPr>
          <w:rFonts w:hint="cs"/>
          <w:rtl/>
        </w:rPr>
        <w:t xml:space="preserve">(67) </w:t>
      </w:r>
      <w:r w:rsidR="001306F9">
        <w:rPr>
          <w:rFonts w:hint="cs"/>
          <w:rtl/>
        </w:rPr>
        <w:t>בחודש יולי 2012</w:t>
      </w:r>
      <w:r w:rsidR="00DA639E">
        <w:rPr>
          <w:rFonts w:hint="cs"/>
          <w:b/>
          <w:bCs/>
          <w:rtl/>
        </w:rPr>
        <w:t xml:space="preserve">, זאת </w:t>
      </w:r>
      <w:r w:rsidR="00EE6F2E">
        <w:rPr>
          <w:rFonts w:hint="cs"/>
          <w:b/>
          <w:bCs/>
          <w:rtl/>
        </w:rPr>
        <w:t>למרות שחוק הגימלאות לא חל על התובע, כאמור בהסכם שהיא עצמה ניסחה</w:t>
      </w:r>
      <w:r w:rsidR="000B20AC">
        <w:rPr>
          <w:rFonts w:hint="cs"/>
          <w:b/>
          <w:bCs/>
          <w:rtl/>
        </w:rPr>
        <w:t>.</w:t>
      </w:r>
    </w:p>
    <w:p w14:paraId="7EB21FE5" w14:textId="3EFDC9FC" w:rsidR="00082ADF" w:rsidRPr="00991D7F" w:rsidRDefault="00601232" w:rsidP="0071685F">
      <w:pPr>
        <w:pStyle w:val="11"/>
        <w:tabs>
          <w:tab w:val="left" w:pos="656"/>
        </w:tabs>
        <w:spacing w:before="0" w:after="240" w:line="360" w:lineRule="auto"/>
        <w:ind w:left="656" w:hanging="630"/>
      </w:pPr>
      <w:r>
        <w:rPr>
          <w:rtl/>
        </w:rPr>
        <w:lastRenderedPageBreak/>
        <w:tab/>
      </w:r>
      <w:r w:rsidR="00082ADF">
        <w:rPr>
          <w:rFonts w:hint="cs"/>
          <w:rtl/>
        </w:rPr>
        <w:t xml:space="preserve">הנתבעת לא הסתפקה בפיטוריו של התובע </w:t>
      </w:r>
      <w:r w:rsidR="00082ADF" w:rsidRPr="00CB1486">
        <w:rPr>
          <w:rFonts w:hint="cs"/>
          <w:b/>
          <w:bCs/>
          <w:rtl/>
        </w:rPr>
        <w:t>מחמת גילו</w:t>
      </w:r>
      <w:r w:rsidR="00082ADF">
        <w:rPr>
          <w:rFonts w:hint="cs"/>
          <w:rtl/>
        </w:rPr>
        <w:t xml:space="preserve">, </w:t>
      </w:r>
      <w:r w:rsidR="00285537" w:rsidRPr="00337F2F">
        <w:rPr>
          <w:rFonts w:hint="eastAsia"/>
          <w:b/>
          <w:bCs/>
          <w:rtl/>
        </w:rPr>
        <w:t>במהלך</w:t>
      </w:r>
      <w:r w:rsidR="00285537" w:rsidRPr="00337F2F">
        <w:rPr>
          <w:b/>
          <w:bCs/>
          <w:rtl/>
        </w:rPr>
        <w:t xml:space="preserve"> </w:t>
      </w:r>
      <w:r w:rsidR="00082ADF" w:rsidRPr="00337F2F">
        <w:rPr>
          <w:rFonts w:hint="eastAsia"/>
          <w:b/>
          <w:bCs/>
          <w:rtl/>
        </w:rPr>
        <w:t>התקופה</w:t>
      </w:r>
      <w:r w:rsidR="00082ADF" w:rsidRPr="00337F2F">
        <w:rPr>
          <w:b/>
          <w:bCs/>
          <w:rtl/>
        </w:rPr>
        <w:t xml:space="preserve"> </w:t>
      </w:r>
      <w:r w:rsidR="00082ADF" w:rsidRPr="00337F2F">
        <w:rPr>
          <w:rFonts w:hint="eastAsia"/>
          <w:b/>
          <w:bCs/>
          <w:rtl/>
        </w:rPr>
        <w:t>הקצובה</w:t>
      </w:r>
      <w:r w:rsidR="00082ADF">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CB1486">
        <w:rPr>
          <w:rFonts w:hint="cs"/>
          <w:b/>
          <w:bCs/>
          <w:rtl/>
        </w:rPr>
        <w:t>ללא שימוע</w:t>
      </w:r>
      <w:r w:rsidR="00C524E0">
        <w:rPr>
          <w:rFonts w:hint="cs"/>
          <w:b/>
          <w:bCs/>
          <w:rtl/>
        </w:rPr>
        <w:t xml:space="preserve">, </w:t>
      </w:r>
      <w:r w:rsidR="00A467B9">
        <w:rPr>
          <w:rFonts w:hint="cs"/>
          <w:rtl/>
        </w:rPr>
        <w:t xml:space="preserve">ועוד הגדילה לעשות </w:t>
      </w:r>
      <w:r w:rsidR="00A467B9" w:rsidRPr="00CB1486">
        <w:rPr>
          <w:rFonts w:hint="cs"/>
          <w:b/>
          <w:bCs/>
          <w:rtl/>
        </w:rPr>
        <w:t>ו</w:t>
      </w:r>
      <w:r w:rsidR="00082ADF" w:rsidRPr="00CB1486">
        <w:rPr>
          <w:rFonts w:hint="cs"/>
          <w:b/>
          <w:bCs/>
          <w:rtl/>
        </w:rPr>
        <w:t xml:space="preserve">התעלמה לחלוטין </w:t>
      </w:r>
      <w:r w:rsidR="00BF5EB8" w:rsidRPr="00CB1486">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39D92FA7" w:rsidR="00125CB5" w:rsidRDefault="00BF5EB8" w:rsidP="000405D0">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Pr="00C524E0">
        <w:rPr>
          <w:rFonts w:hint="cs"/>
          <w:b/>
          <w:bCs/>
          <w:rtl/>
        </w:rPr>
        <w:t xml:space="preserve">לתובע </w:t>
      </w:r>
      <w:r w:rsidR="00125CB5" w:rsidRPr="00C524E0">
        <w:rPr>
          <w:rFonts w:hint="cs"/>
          <w:b/>
          <w:bCs/>
          <w:rtl/>
        </w:rPr>
        <w:t>הודעה</w:t>
      </w:r>
      <w:ins w:id="8" w:author="Shimon" w:date="2019-07-21T14:31:00Z">
        <w:r w:rsidR="000405D0" w:rsidRPr="000405D0">
          <w:rPr>
            <w:rFonts w:hint="cs"/>
            <w:b/>
            <w:bCs/>
            <w:rtl/>
          </w:rPr>
          <w:t xml:space="preserve"> </w:t>
        </w:r>
        <w:r w:rsidR="000405D0">
          <w:rPr>
            <w:rFonts w:hint="cs"/>
            <w:b/>
            <w:bCs/>
            <w:rtl/>
          </w:rPr>
          <w:t>כנדרש בחוק וע"פ הוראות התקשי"ר</w:t>
        </w:r>
      </w:ins>
      <w:r w:rsidR="00125CB5" w:rsidRPr="00C524E0">
        <w:rPr>
          <w:rFonts w:hint="cs"/>
          <w:b/>
          <w:bCs/>
          <w:rtl/>
        </w:rPr>
        <w:t xml:space="preserve"> </w:t>
      </w:r>
      <w:r w:rsidR="000405D0">
        <w:rPr>
          <w:rFonts w:hint="cs"/>
          <w:b/>
          <w:bCs/>
          <w:rtl/>
        </w:rPr>
        <w:t xml:space="preserve">  </w:t>
      </w:r>
      <w:r w:rsidRPr="00C524E0">
        <w:rPr>
          <w:rFonts w:hint="cs"/>
          <w:b/>
          <w:bCs/>
          <w:rtl/>
        </w:rPr>
        <w:t xml:space="preserve">על זכויותיו בהתאם לחוק </w:t>
      </w:r>
      <w:r w:rsidR="00125CB5" w:rsidRPr="00C524E0">
        <w:rPr>
          <w:rFonts w:hint="cs"/>
          <w:b/>
          <w:bCs/>
          <w:rtl/>
        </w:rPr>
        <w:t>הגימלאות, ולא שילמ</w:t>
      </w:r>
      <w:r w:rsidR="00CD4EA7">
        <w:rPr>
          <w:rFonts w:hint="cs"/>
          <w:b/>
          <w:bCs/>
          <w:rtl/>
        </w:rPr>
        <w:t>ו</w:t>
      </w:r>
      <w:r w:rsidR="00125CB5" w:rsidRPr="00C524E0">
        <w:rPr>
          <w:rFonts w:hint="cs"/>
          <w:b/>
          <w:bCs/>
          <w:rtl/>
        </w:rPr>
        <w:t xml:space="preserve"> לו את הפנסיה המגיעה לו</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r w:rsidR="00C524E0" w:rsidRPr="00337F2F">
        <w:rPr>
          <w:b/>
          <w:bCs/>
          <w:rtl/>
        </w:rPr>
        <w:t xml:space="preserve">, </w:t>
      </w:r>
      <w:r w:rsidR="00C524E0" w:rsidRPr="00337F2F">
        <w:rPr>
          <w:rFonts w:hint="eastAsia"/>
          <w:b/>
          <w:bCs/>
          <w:rtl/>
        </w:rPr>
        <w:t>וזאת</w:t>
      </w:r>
      <w:r w:rsidR="00C524E0" w:rsidRPr="00337F2F">
        <w:rPr>
          <w:b/>
          <w:bCs/>
          <w:rtl/>
        </w:rPr>
        <w:t xml:space="preserve"> </w:t>
      </w:r>
      <w:r w:rsidR="00C524E0" w:rsidRPr="00337F2F">
        <w:rPr>
          <w:rFonts w:hint="eastAsia"/>
          <w:b/>
          <w:bCs/>
          <w:rtl/>
        </w:rPr>
        <w:t>לאחר</w:t>
      </w:r>
      <w:r w:rsidR="00C524E0" w:rsidRPr="00337F2F">
        <w:rPr>
          <w:b/>
          <w:bCs/>
          <w:rtl/>
        </w:rPr>
        <w:t xml:space="preserve"> 42 </w:t>
      </w:r>
      <w:r w:rsidR="00C524E0" w:rsidRPr="00337F2F">
        <w:rPr>
          <w:rFonts w:hint="eastAsia"/>
          <w:b/>
          <w:bCs/>
          <w:rtl/>
        </w:rPr>
        <w:t>שנות</w:t>
      </w:r>
      <w:r w:rsidR="00C524E0" w:rsidRPr="00337F2F">
        <w:rPr>
          <w:b/>
          <w:bCs/>
          <w:rtl/>
        </w:rPr>
        <w:t xml:space="preserve"> </w:t>
      </w:r>
      <w:r w:rsidR="00C524E0" w:rsidRPr="00337F2F">
        <w:rPr>
          <w:rFonts w:hint="eastAsia"/>
          <w:b/>
          <w:bCs/>
          <w:rtl/>
        </w:rPr>
        <w:t>שירות</w:t>
      </w:r>
      <w:r w:rsidR="00C524E0">
        <w:rPr>
          <w:rFonts w:hint="cs"/>
          <w:rtl/>
        </w:rPr>
        <w:t>).</w:t>
      </w:r>
    </w:p>
    <w:p w14:paraId="1BB9A7C1" w14:textId="56CF43EA" w:rsidR="005210A2" w:rsidRDefault="005210A2" w:rsidP="00AA1069">
      <w:pPr>
        <w:pStyle w:val="11"/>
        <w:tabs>
          <w:tab w:val="left" w:pos="656"/>
        </w:tabs>
        <w:spacing w:before="0" w:after="240" w:line="360" w:lineRule="auto"/>
        <w:ind w:left="656" w:firstLine="0"/>
      </w:pPr>
      <w:r>
        <w:rPr>
          <w:rFonts w:hint="cs"/>
          <w:rtl/>
        </w:rPr>
        <w:t>בכך פעלה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לא הופרש התובע, אך עבודתו בפועל הופסקה.</w:t>
      </w:r>
    </w:p>
    <w:p w14:paraId="3C656830" w14:textId="7C2E3933" w:rsidR="00C524E0" w:rsidRDefault="00125CB5" w:rsidP="0071685F">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42 שנים פעלה בניגוד מוחלט ל</w:t>
      </w:r>
      <w:r w:rsidR="000B20AC">
        <w:rPr>
          <w:rFonts w:hint="cs"/>
          <w:rtl/>
        </w:rPr>
        <w:t>תנאי החוזה ו</w:t>
      </w:r>
      <w:r>
        <w:rPr>
          <w:rFonts w:hint="cs"/>
          <w:rtl/>
        </w:rPr>
        <w:t>הבטחות שניתנו לו בעניין הפנסיה, ופגעה בו פגיעה כפולה</w:t>
      </w:r>
      <w:r w:rsidR="00C524E0">
        <w:rPr>
          <w:rFonts w:hint="cs"/>
          <w:rtl/>
        </w:rPr>
        <w:t xml:space="preserve"> (שנוספה על הפגיעות שלעיל)</w:t>
      </w:r>
      <w:r>
        <w:rPr>
          <w:rFonts w:hint="cs"/>
          <w:rtl/>
        </w:rPr>
        <w:t>: הן בדרך חישוב הפנסיה והן בקביעת דרגת הפרישה.</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337F2F">
      <w:pPr>
        <w:pStyle w:val="11"/>
        <w:numPr>
          <w:ilvl w:val="0"/>
          <w:numId w:val="14"/>
        </w:numPr>
        <w:tabs>
          <w:tab w:val="left" w:pos="656"/>
        </w:tabs>
        <w:spacing w:before="0" w:after="240" w:line="360" w:lineRule="auto"/>
        <w:ind w:left="656" w:right="0" w:hanging="630"/>
        <w:rPr>
          <w:rtl/>
        </w:rPr>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ins w:id="9" w:author="Shimon" w:date="2019-07-21T14:32:00Z">
        <w:r w:rsidR="000405D0">
          <w:rPr>
            <w:rFonts w:hint="cs"/>
            <w:rtl/>
          </w:rPr>
          <w:t xml:space="preserve">צורך </w:t>
        </w:r>
      </w:ins>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30D6886F" w14:textId="77777777" w:rsidR="0071685F" w:rsidRDefault="0071685F" w:rsidP="00337F2F">
      <w:pPr>
        <w:pStyle w:val="11"/>
        <w:tabs>
          <w:tab w:val="left" w:pos="656"/>
        </w:tabs>
        <w:spacing w:before="0" w:line="360" w:lineRule="auto"/>
        <w:ind w:left="656" w:firstLine="0"/>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64DDA2A4"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ins w:id="10" w:author="Shimon" w:date="2019-07-21T14:33:00Z">
        <w:r w:rsidR="000405D0">
          <w:rPr>
            <w:rFonts w:hint="cs"/>
            <w:rtl/>
          </w:rPr>
          <w:t xml:space="preserve">ולבקשת המדינה, </w:t>
        </w:r>
      </w:ins>
      <w:r>
        <w:rPr>
          <w:rFonts w:hint="cs"/>
          <w:rtl/>
        </w:rPr>
        <w:t>הועסק</w:t>
      </w:r>
      <w:r w:rsidR="000B20AC">
        <w:rPr>
          <w:rFonts w:hint="cs"/>
          <w:rtl/>
        </w:rPr>
        <w:t xml:space="preserve"> התובע</w:t>
      </w:r>
      <w:del w:id="11" w:author="Shimon" w:date="2019-07-21T14:34:00Z">
        <w:r w:rsidR="005B7AA3" w:rsidDel="000405D0">
          <w:rPr>
            <w:rFonts w:hint="cs"/>
            <w:rtl/>
          </w:rPr>
          <w:delText xml:space="preserve"> </w:delText>
        </w:r>
        <w:r w:rsidDel="000405D0">
          <w:rPr>
            <w:rFonts w:hint="cs"/>
            <w:rtl/>
          </w:rPr>
          <w:delText>,</w:delText>
        </w:r>
        <w:r w:rsidR="00EB3F2E" w:rsidRPr="00EB3F2E" w:rsidDel="000405D0">
          <w:rPr>
            <w:rFonts w:hint="cs"/>
            <w:rtl/>
          </w:rPr>
          <w:delText xml:space="preserve"> </w:delText>
        </w:r>
      </w:del>
      <w:del w:id="12" w:author="Shimon" w:date="2019-07-21T14:33:00Z">
        <w:r w:rsidR="00EB3F2E" w:rsidDel="000405D0">
          <w:rPr>
            <w:rFonts w:hint="cs"/>
            <w:rtl/>
          </w:rPr>
          <w:delText xml:space="preserve">לבקשת </w:delText>
        </w:r>
        <w:r w:rsidDel="000405D0">
          <w:rPr>
            <w:rFonts w:hint="cs"/>
            <w:rtl/>
          </w:rPr>
          <w:delText>המדינה</w:delText>
        </w:r>
      </w:del>
      <w:del w:id="13" w:author="Shimon" w:date="2019-07-21T14:34:00Z">
        <w:r w:rsidR="00BF5EB8" w:rsidDel="000405D0">
          <w:rPr>
            <w:rFonts w:hint="cs"/>
            <w:rtl/>
          </w:rPr>
          <w:delText>,</w:delText>
        </w:r>
      </w:del>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7B34E5E2" w:rsidR="00664F8E" w:rsidRDefault="001907C8" w:rsidP="00895329">
      <w:pPr>
        <w:pStyle w:val="11"/>
        <w:numPr>
          <w:ilvl w:val="0"/>
          <w:numId w:val="14"/>
        </w:numPr>
        <w:spacing w:before="0" w:after="240" w:line="360" w:lineRule="auto"/>
        <w:ind w:left="510" w:right="0" w:hanging="425"/>
        <w:rPr>
          <w:ins w:id="14" w:author="Shimon" w:date="2019-07-21T14:55:00Z"/>
        </w:rPr>
      </w:pPr>
      <w:r w:rsidRPr="00D74F54">
        <w:rPr>
          <w:rFonts w:hint="cs"/>
          <w:rtl/>
        </w:rPr>
        <w:t>ה</w:t>
      </w:r>
      <w:r w:rsidR="00CD659C" w:rsidRPr="00D74F54">
        <w:rPr>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w:t>
      </w:r>
      <w:ins w:id="15" w:author="Shimon" w:date="2019-07-21T14:56:00Z">
        <w:r w:rsidR="00664F8E">
          <w:rPr>
            <w:rFonts w:hint="cs"/>
            <w:rtl/>
          </w:rPr>
          <w:t>במשרד האוצר</w:t>
        </w:r>
        <w:r w:rsidR="00173E98">
          <w:rPr>
            <w:rFonts w:hint="cs"/>
            <w:rtl/>
          </w:rPr>
          <w:t xml:space="preserve"> </w:t>
        </w:r>
      </w:ins>
      <w:r w:rsidRPr="00D74F54">
        <w:rPr>
          <w:rFonts w:hint="cs"/>
          <w:rtl/>
        </w:rPr>
        <w:t xml:space="preserve">לאורך כל תקופת עבודתו, </w:t>
      </w:r>
      <w:ins w:id="16" w:author="Shimon" w:date="2019-07-21T14:57:00Z">
        <w:r w:rsidR="00173E98">
          <w:rPr>
            <w:rFonts w:hint="cs"/>
            <w:rtl/>
          </w:rPr>
          <w:t xml:space="preserve">בתחילה ע"פ כתב מינוי </w:t>
        </w:r>
      </w:ins>
      <w:del w:id="17" w:author="Shimon" w:date="2019-07-21T14:57:00Z">
        <w:r w:rsidRPr="00D74F54" w:rsidDel="00173E98">
          <w:rPr>
            <w:rFonts w:hint="cs"/>
            <w:b/>
            <w:bCs/>
            <w:rtl/>
          </w:rPr>
          <w:delText xml:space="preserve">קבעה את תנאי עבודתו, והחתימה אותו על </w:delText>
        </w:r>
        <w:r w:rsidR="00A92B70" w:rsidRPr="00D74F54" w:rsidDel="00173E98">
          <w:rPr>
            <w:rFonts w:hint="cs"/>
            <w:b/>
            <w:bCs/>
            <w:rtl/>
          </w:rPr>
          <w:delText>חוז</w:delText>
        </w:r>
        <w:r w:rsidR="00A92B70" w:rsidDel="00173E98">
          <w:rPr>
            <w:rFonts w:hint="cs"/>
            <w:b/>
            <w:bCs/>
            <w:rtl/>
          </w:rPr>
          <w:delText>ה</w:delText>
        </w:r>
        <w:r w:rsidR="00A92B70" w:rsidRPr="00D74F54" w:rsidDel="00173E98">
          <w:rPr>
            <w:rFonts w:hint="cs"/>
            <w:b/>
            <w:bCs/>
            <w:rtl/>
          </w:rPr>
          <w:delText xml:space="preserve"> </w:delText>
        </w:r>
        <w:r w:rsidRPr="00D74F54" w:rsidDel="00173E98">
          <w:rPr>
            <w:rFonts w:hint="cs"/>
            <w:b/>
            <w:bCs/>
            <w:rtl/>
          </w:rPr>
          <w:delText xml:space="preserve">עבודה </w:delText>
        </w:r>
        <w:r w:rsidR="00767AE5" w:rsidRPr="00D74F54" w:rsidDel="00173E98">
          <w:rPr>
            <w:rFonts w:hint="cs"/>
            <w:b/>
            <w:bCs/>
            <w:rtl/>
          </w:rPr>
          <w:delText xml:space="preserve">אישי </w:delText>
        </w:r>
        <w:r w:rsidR="00D5324B" w:rsidDel="00173E98">
          <w:rPr>
            <w:rFonts w:hint="cs"/>
            <w:b/>
            <w:bCs/>
            <w:rtl/>
          </w:rPr>
          <w:delText xml:space="preserve">לתקופה קצובה, </w:delText>
        </w:r>
        <w:r w:rsidR="00767AE5" w:rsidRPr="00D74F54" w:rsidDel="00173E98">
          <w:rPr>
            <w:rFonts w:hint="cs"/>
            <w:b/>
            <w:bCs/>
            <w:rtl/>
          </w:rPr>
          <w:delText xml:space="preserve">בנוסח אחיד, </w:delText>
        </w:r>
        <w:r w:rsidRPr="00D74F54" w:rsidDel="00173E98">
          <w:rPr>
            <w:rFonts w:hint="cs"/>
            <w:b/>
            <w:bCs/>
            <w:rtl/>
          </w:rPr>
          <w:delText>שהיא עצמה ניסחה וכתבה</w:delText>
        </w:r>
        <w:r w:rsidR="00CD659C" w:rsidRPr="00D74F54" w:rsidDel="00173E98">
          <w:rPr>
            <w:rFonts w:hint="cs"/>
            <w:rtl/>
          </w:rPr>
          <w:delText>.</w:delText>
        </w:r>
      </w:del>
      <w:ins w:id="18" w:author="Shimon" w:date="2019-07-21T14:57:00Z">
        <w:r w:rsidR="00173E98">
          <w:rPr>
            <w:rFonts w:hint="cs"/>
            <w:rtl/>
          </w:rPr>
          <w:t xml:space="preserve"> והחל מ-1990 ע"פ חוזה בכירים.</w:t>
        </w:r>
      </w:ins>
    </w:p>
    <w:p w14:paraId="2F83A788" w14:textId="117D4753" w:rsidR="00CD659C" w:rsidRDefault="00CD659C" w:rsidP="00664F8E">
      <w:pPr>
        <w:pStyle w:val="11"/>
        <w:spacing w:before="0" w:after="240" w:line="360" w:lineRule="auto"/>
        <w:ind w:right="360" w:firstLine="0"/>
        <w:pPrChange w:id="19" w:author="Shimon" w:date="2019-07-21T14:55:00Z">
          <w:pPr>
            <w:pStyle w:val="11"/>
            <w:numPr>
              <w:numId w:val="14"/>
            </w:numPr>
            <w:tabs>
              <w:tab w:val="num" w:pos="1440"/>
            </w:tabs>
            <w:spacing w:before="0" w:after="240" w:line="360" w:lineRule="auto"/>
            <w:ind w:left="510" w:hanging="425"/>
          </w:pPr>
        </w:pPrChange>
      </w:pPr>
      <w:r w:rsidRPr="00D74F54">
        <w:rPr>
          <w:rFonts w:hint="cs"/>
          <w:rtl/>
        </w:rPr>
        <w:t xml:space="preserve"> </w:t>
      </w:r>
      <w:ins w:id="20" w:author="Shimon" w:date="2019-07-21T14:50:00Z">
        <w:r w:rsidR="00664F8E">
          <w:rPr>
            <w:rFonts w:hint="cs"/>
            <w:rtl/>
          </w:rPr>
          <w:t>לא מדןיק</w:t>
        </w:r>
      </w:ins>
      <w:ins w:id="21" w:author="Shimon" w:date="2019-07-21T14:51:00Z">
        <w:r w:rsidR="00664F8E">
          <w:rPr>
            <w:rFonts w:hint="cs"/>
            <w:rtl/>
          </w:rPr>
          <w:t xml:space="preserve">: האוצר העסיק ע"פ תנאי העבודה , </w:t>
        </w:r>
      </w:ins>
      <w:ins w:id="22" w:author="Shimon" w:date="2019-07-21T14:52:00Z">
        <w:r w:rsidR="00664F8E">
          <w:rPr>
            <w:rFonts w:hint="cs"/>
            <w:rtl/>
          </w:rPr>
          <w:t xml:space="preserve">ועל בסיס </w:t>
        </w:r>
      </w:ins>
      <w:ins w:id="23" w:author="Shimon" w:date="2019-07-21T14:51:00Z">
        <w:r w:rsidR="00664F8E">
          <w:rPr>
            <w:rFonts w:hint="cs"/>
            <w:rtl/>
          </w:rPr>
          <w:t>החוזה</w:t>
        </w:r>
      </w:ins>
      <w:ins w:id="24" w:author="Shimon" w:date="2019-07-21T14:52:00Z">
        <w:r w:rsidR="00664F8E">
          <w:rPr>
            <w:rFonts w:hint="cs"/>
            <w:rtl/>
          </w:rPr>
          <w:t xml:space="preserve"> שניסחה הנציבות ושעליו חתומה </w:t>
        </w:r>
      </w:ins>
      <w:ins w:id="25" w:author="Shimon" w:date="2019-07-21T14:53:00Z">
        <w:r w:rsidR="00664F8E">
          <w:rPr>
            <w:rFonts w:hint="cs"/>
            <w:rtl/>
          </w:rPr>
          <w:t>ה</w:t>
        </w:r>
      </w:ins>
      <w:ins w:id="26" w:author="Shimon" w:date="2019-07-21T14:52:00Z">
        <w:r w:rsidR="00664F8E">
          <w:rPr>
            <w:rFonts w:hint="cs"/>
            <w:rtl/>
          </w:rPr>
          <w:t>נציבות</w:t>
        </w:r>
      </w:ins>
      <w:ins w:id="27" w:author="Shimon" w:date="2019-07-21T14:53:00Z">
        <w:r w:rsidR="00664F8E">
          <w:rPr>
            <w:rFonts w:hint="cs"/>
            <w:rtl/>
          </w:rPr>
          <w:t xml:space="preserve"> </w:t>
        </w:r>
      </w:ins>
      <w:ins w:id="28" w:author="Shimon" w:date="2019-07-21T14:52:00Z">
        <w:r w:rsidR="00664F8E">
          <w:rPr>
            <w:rFonts w:hint="cs"/>
            <w:rtl/>
          </w:rPr>
          <w:t>.</w:t>
        </w:r>
      </w:ins>
      <w:ins w:id="29" w:author="Shimon" w:date="2019-07-21T14:51:00Z">
        <w:r w:rsidR="00664F8E">
          <w:rPr>
            <w:rFonts w:hint="cs"/>
            <w:rtl/>
          </w:rPr>
          <w:t xml:space="preserve"> </w:t>
        </w:r>
      </w:ins>
    </w:p>
    <w:p w14:paraId="796EFC41" w14:textId="759135CA" w:rsidR="00CD4EA7" w:rsidDel="00173E98" w:rsidRDefault="00CD4EA7" w:rsidP="00895329">
      <w:pPr>
        <w:pStyle w:val="11"/>
        <w:numPr>
          <w:ilvl w:val="0"/>
          <w:numId w:val="14"/>
        </w:numPr>
        <w:spacing w:before="0" w:after="240" w:line="360" w:lineRule="auto"/>
        <w:ind w:left="510" w:right="0" w:hanging="425"/>
        <w:rPr>
          <w:del w:id="30" w:author="Shimon" w:date="2019-07-21T14:59:00Z"/>
        </w:rPr>
      </w:pPr>
      <w:del w:id="31" w:author="Shimon" w:date="2019-07-21T14:59:00Z">
        <w:r w:rsidDel="00173E98">
          <w:rPr>
            <w:rFonts w:hint="cs"/>
            <w:rtl/>
          </w:rPr>
          <w:lastRenderedPageBreak/>
          <w:delText xml:space="preserve">נתבע 2, הממונה על הגמלאות, אחראי על </w:delText>
        </w:r>
      </w:del>
      <w:del w:id="32" w:author="Shimon" w:date="2019-07-21T14:54:00Z">
        <w:r w:rsidDel="00664F8E">
          <w:rPr>
            <w:rFonts w:hint="cs"/>
            <w:rtl/>
          </w:rPr>
          <w:delText>חישוב</w:delText>
        </w:r>
      </w:del>
      <w:del w:id="33" w:author="Shimon" w:date="2019-07-21T14:59:00Z">
        <w:r w:rsidDel="00173E98">
          <w:rPr>
            <w:rFonts w:hint="cs"/>
            <w:rtl/>
          </w:rPr>
          <w:delText xml:space="preserve"> הפנסיה של התובע </w:delText>
        </w:r>
      </w:del>
      <w:del w:id="34" w:author="Shimon" w:date="2019-07-21T14:54:00Z">
        <w:r w:rsidDel="00664F8E">
          <w:rPr>
            <w:rFonts w:hint="cs"/>
            <w:rtl/>
          </w:rPr>
          <w:delText>ובאמצעותו היא משולמת.</w:delText>
        </w:r>
      </w:del>
      <w:del w:id="35" w:author="Shimon" w:date="2019-07-21T14:59:00Z">
        <w:r w:rsidDel="00173E98">
          <w:rPr>
            <w:rFonts w:hint="cs"/>
            <w:rtl/>
          </w:rPr>
          <w:delText xml:space="preserve"> </w:delText>
        </w:r>
      </w:del>
      <w:del w:id="36" w:author="Shimon" w:date="2019-07-21T14:54:00Z">
        <w:r w:rsidDel="00664F8E">
          <w:rPr>
            <w:rFonts w:hint="cs"/>
            <w:rtl/>
          </w:rPr>
          <w:delText>הממונה על הגמלאות</w:delText>
        </w:r>
      </w:del>
      <w:del w:id="37" w:author="Shimon" w:date="2019-07-21T14:59:00Z">
        <w:r w:rsidDel="00173E98">
          <w:rPr>
            <w:rFonts w:hint="cs"/>
            <w:rtl/>
          </w:rPr>
          <w:delText xml:space="preserve"> צורף מאחר שהתובע תוקף את החלטתו בעניין גובה גמלתו.</w:delText>
        </w:r>
      </w:del>
    </w:p>
    <w:p w14:paraId="611063DC" w14:textId="77777777" w:rsidR="00173E98" w:rsidRDefault="00CD4EA7" w:rsidP="00173E98">
      <w:pPr>
        <w:pStyle w:val="11"/>
        <w:numPr>
          <w:ilvl w:val="0"/>
          <w:numId w:val="14"/>
        </w:numPr>
        <w:spacing w:before="0" w:after="240" w:line="360" w:lineRule="auto"/>
        <w:ind w:left="510" w:right="0" w:hanging="425"/>
        <w:rPr>
          <w:ins w:id="38" w:author="Shimon" w:date="2019-07-21T14:59:00Z"/>
        </w:rPr>
      </w:pPr>
      <w:r>
        <w:rPr>
          <w:rFonts w:hint="cs"/>
          <w:rtl/>
        </w:rPr>
        <w:t xml:space="preserve">נתבעת </w:t>
      </w:r>
      <w:del w:id="39" w:author="Shimon" w:date="2019-07-21T14:58:00Z">
        <w:r w:rsidDel="00173E98">
          <w:rPr>
            <w:rFonts w:hint="cs"/>
            <w:rtl/>
          </w:rPr>
          <w:delText>3,</w:delText>
        </w:r>
      </w:del>
      <w:ins w:id="40" w:author="Shimon" w:date="2019-07-21T14:58:00Z">
        <w:r w:rsidR="00173E98">
          <w:rPr>
            <w:rFonts w:hint="cs"/>
            <w:rtl/>
          </w:rPr>
          <w:t>2</w:t>
        </w:r>
      </w:ins>
      <w:r>
        <w:rPr>
          <w:rFonts w:hint="cs"/>
          <w:rtl/>
        </w:rPr>
        <w:t xml:space="preserve"> נציבות שירות המדינה, </w:t>
      </w:r>
      <w:ins w:id="41" w:author="Shimon" w:date="2019-07-21T14:59:00Z">
        <w:r w:rsidR="00173E98">
          <w:rPr>
            <w:rFonts w:hint="cs"/>
            <w:rtl/>
          </w:rPr>
          <w:t>ה</w:t>
        </w:r>
      </w:ins>
      <w:r w:rsidR="00646E5E">
        <w:rPr>
          <w:rFonts w:hint="cs"/>
          <w:rtl/>
        </w:rPr>
        <w:t>אחראית על קביעת תנאי עבודתם של עובדי המדינה,</w:t>
      </w:r>
      <w:del w:id="42" w:author="Shimon" w:date="2019-07-21T14:37:00Z">
        <w:r w:rsidR="00646E5E" w:rsidDel="00CD4235">
          <w:rPr>
            <w:rFonts w:hint="cs"/>
            <w:rtl/>
          </w:rPr>
          <w:delText xml:space="preserve"> ו</w:delText>
        </w:r>
      </w:del>
      <w:r w:rsidR="00646E5E">
        <w:rPr>
          <w:rFonts w:hint="cs"/>
          <w:rtl/>
        </w:rPr>
        <w:t>היא זאת שקבעה את תנאי עבודתו של התובע</w:t>
      </w:r>
      <w:ins w:id="43" w:author="Shimon" w:date="2019-07-21T14:36:00Z">
        <w:r w:rsidR="000405D0">
          <w:rPr>
            <w:rFonts w:hint="cs"/>
            <w:rtl/>
          </w:rPr>
          <w:t xml:space="preserve"> </w:t>
        </w:r>
      </w:ins>
      <w:r w:rsidR="00646E5E">
        <w:rPr>
          <w:rFonts w:hint="cs"/>
          <w:rtl/>
        </w:rPr>
        <w:t xml:space="preserve">, </w:t>
      </w:r>
      <w:ins w:id="44" w:author="Shimon" w:date="2019-07-21T14:37:00Z">
        <w:r w:rsidR="00CD4235">
          <w:rPr>
            <w:rFonts w:hint="cs"/>
            <w:rtl/>
          </w:rPr>
          <w:t xml:space="preserve">היא שחתומה על חוזה הבכירים שבידי התובע </w:t>
        </w:r>
      </w:ins>
      <w:r w:rsidR="00646E5E">
        <w:rPr>
          <w:rFonts w:hint="cs"/>
          <w:rtl/>
        </w:rPr>
        <w:t>ו</w:t>
      </w:r>
      <w:ins w:id="45" w:author="Shimon" w:date="2019-07-21T14:38:00Z">
        <w:r w:rsidR="00CD4235">
          <w:rPr>
            <w:rFonts w:hint="cs"/>
            <w:rtl/>
          </w:rPr>
          <w:t>היא ש</w:t>
        </w:r>
      </w:ins>
      <w:ins w:id="46" w:author="Shimon" w:date="2019-07-21T14:39:00Z">
        <w:r w:rsidR="00CD4235">
          <w:rPr>
            <w:rFonts w:hint="cs"/>
            <w:rtl/>
          </w:rPr>
          <w:t xml:space="preserve">הנחתה את הממוונה </w:t>
        </w:r>
      </w:ins>
      <w:ins w:id="47" w:author="Shimon" w:date="2019-07-21T14:40:00Z">
        <w:r w:rsidR="00CD4235">
          <w:rPr>
            <w:rFonts w:hint="cs"/>
            <w:rtl/>
          </w:rPr>
          <w:t>על הגמלאות כיצד לחשב את גימלת התובע</w:t>
        </w:r>
      </w:ins>
      <w:ins w:id="48" w:author="Shimon" w:date="2019-07-21T14:41:00Z">
        <w:r w:rsidR="00CD4235">
          <w:rPr>
            <w:rFonts w:hint="cs"/>
            <w:rtl/>
          </w:rPr>
          <w:t>.</w:t>
        </w:r>
      </w:ins>
      <w:ins w:id="49" w:author="Shimon" w:date="2019-07-21T14:45:00Z">
        <w:r w:rsidR="00CD4235">
          <w:rPr>
            <w:rFonts w:hint="cs"/>
            <w:rtl/>
          </w:rPr>
          <w:t xml:space="preserve"> לפיכך,  ו</w:t>
        </w:r>
      </w:ins>
      <w:ins w:id="50" w:author="Shimon" w:date="2019-07-21T14:44:00Z">
        <w:r w:rsidR="00CD4235">
          <w:rPr>
            <w:rFonts w:hint="cs"/>
            <w:rtl/>
          </w:rPr>
          <w:t>ע"פ הנחיות מינהלת הגימלאות</w:t>
        </w:r>
      </w:ins>
      <w:ins w:id="51" w:author="Shimon" w:date="2019-07-21T14:45:00Z">
        <w:r w:rsidR="00CD4235">
          <w:rPr>
            <w:rFonts w:hint="cs"/>
            <w:rtl/>
          </w:rPr>
          <w:t>,</w:t>
        </w:r>
      </w:ins>
      <w:ins w:id="52" w:author="Shimon" w:date="2019-07-21T14:44:00Z">
        <w:r w:rsidR="00CD4235">
          <w:rPr>
            <w:rFonts w:hint="cs"/>
            <w:rtl/>
          </w:rPr>
          <w:t xml:space="preserve"> נוהלו </w:t>
        </w:r>
      </w:ins>
      <w:del w:id="53" w:author="Shimon" w:date="2019-07-21T14:44:00Z">
        <w:r w:rsidR="00CD4235" w:rsidDel="00CD4235">
          <w:rPr>
            <w:rFonts w:hint="cs"/>
            <w:rtl/>
          </w:rPr>
          <w:delText xml:space="preserve"> </w:delText>
        </w:r>
      </w:del>
      <w:r w:rsidR="00646E5E">
        <w:rPr>
          <w:rFonts w:hint="cs"/>
          <w:rtl/>
        </w:rPr>
        <w:t xml:space="preserve">המגעים </w:t>
      </w:r>
      <w:ins w:id="54" w:author="Shimon" w:date="2019-07-21T14:44:00Z">
        <w:r w:rsidR="00CD4235">
          <w:rPr>
            <w:rFonts w:hint="cs"/>
            <w:rtl/>
          </w:rPr>
          <w:t>בענין גימלאות התובע</w:t>
        </w:r>
      </w:ins>
      <w:ins w:id="55" w:author="Shimon" w:date="2019-07-21T14:46:00Z">
        <w:r w:rsidR="00CD4235">
          <w:rPr>
            <w:rFonts w:hint="cs"/>
            <w:rtl/>
          </w:rPr>
          <w:t xml:space="preserve"> </w:t>
        </w:r>
      </w:ins>
      <w:r w:rsidR="00646E5E">
        <w:rPr>
          <w:rFonts w:hint="cs"/>
          <w:rtl/>
        </w:rPr>
        <w:t>לאחר פרישתו הכפויה של התובע</w:t>
      </w:r>
      <w:ins w:id="56" w:author="Shimon" w:date="2019-07-21T14:46:00Z">
        <w:r w:rsidR="00CD4235">
          <w:rPr>
            <w:rFonts w:hint="cs"/>
            <w:rtl/>
          </w:rPr>
          <w:t xml:space="preserve"> מול נציבות שרות המדינה</w:t>
        </w:r>
      </w:ins>
      <w:r w:rsidR="00646E5E">
        <w:rPr>
          <w:rFonts w:hint="cs"/>
          <w:rtl/>
        </w:rPr>
        <w:t>.</w:t>
      </w:r>
      <w:ins w:id="57" w:author="Shimon" w:date="2019-07-21T14:59:00Z">
        <w:r w:rsidR="00173E98" w:rsidRPr="00173E98">
          <w:rPr>
            <w:rFonts w:hint="cs"/>
            <w:rtl/>
          </w:rPr>
          <w:t xml:space="preserve"> </w:t>
        </w:r>
      </w:ins>
    </w:p>
    <w:p w14:paraId="33445462" w14:textId="35FB34C6" w:rsidR="00CD4EA7" w:rsidDel="00173E98" w:rsidRDefault="00173E98" w:rsidP="00F25E32">
      <w:pPr>
        <w:pStyle w:val="11"/>
        <w:numPr>
          <w:ilvl w:val="0"/>
          <w:numId w:val="14"/>
        </w:numPr>
        <w:spacing w:before="0" w:after="240" w:line="360" w:lineRule="auto"/>
        <w:ind w:left="510" w:firstLine="0"/>
        <w:rPr>
          <w:del w:id="58" w:author="Shimon" w:date="2019-07-21T15:00:00Z"/>
        </w:rPr>
        <w:pPrChange w:id="59" w:author="Shimon" w:date="2019-07-21T15:00:00Z">
          <w:pPr>
            <w:pStyle w:val="11"/>
            <w:numPr>
              <w:numId w:val="14"/>
            </w:numPr>
            <w:tabs>
              <w:tab w:val="num" w:pos="1440"/>
            </w:tabs>
            <w:spacing w:before="0" w:after="240" w:line="360" w:lineRule="auto"/>
            <w:ind w:left="510" w:hanging="425"/>
          </w:pPr>
        </w:pPrChange>
      </w:pPr>
      <w:ins w:id="60" w:author="Shimon" w:date="2019-07-21T14:59:00Z">
        <w:r>
          <w:rPr>
            <w:rFonts w:hint="cs"/>
            <w:rtl/>
          </w:rPr>
          <w:t>נתבע 2, הממונה על הגמלאות, אחראי על תשלום  הפנסיה של התובע   והוא צורף לתביעה מאחר שהתובע תוקף את החלטתו בעניין גובה גמלתו.</w:t>
        </w:r>
      </w:ins>
    </w:p>
    <w:p w14:paraId="68BEE831" w14:textId="64E1F8CE" w:rsidR="001907C8" w:rsidRDefault="00CD4EA7" w:rsidP="00337F2F">
      <w:pPr>
        <w:pStyle w:val="11"/>
        <w:numPr>
          <w:ilvl w:val="0"/>
          <w:numId w:val="14"/>
        </w:numPr>
        <w:spacing w:before="0" w:after="240" w:line="360" w:lineRule="auto"/>
        <w:ind w:left="510" w:right="0" w:hanging="425"/>
      </w:pPr>
      <w:del w:id="61" w:author="Shimon" w:date="2019-07-21T15:00:00Z">
        <w:r w:rsidDel="00173E98">
          <w:rPr>
            <w:rFonts w:hint="cs"/>
            <w:rtl/>
          </w:rPr>
          <w:delText>ש</w:delText>
        </w:r>
      </w:del>
      <w:r>
        <w:rPr>
          <w:rFonts w:hint="cs"/>
          <w:rtl/>
        </w:rPr>
        <w:t>לושת הנתבעות</w:t>
      </w:r>
      <w:r w:rsidR="001907C8" w:rsidRPr="00D74F54">
        <w:rPr>
          <w:rFonts w:hint="cs"/>
          <w:rtl/>
        </w:rPr>
        <w:t xml:space="preserve"> כפופ</w:t>
      </w:r>
      <w:r>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Pr>
          <w:rFonts w:hint="cs"/>
          <w:rtl/>
        </w:rPr>
        <w:t>ו</w:t>
      </w:r>
      <w:r w:rsidR="00991D7F" w:rsidRPr="00D74F54">
        <w:rPr>
          <w:rFonts w:hint="cs"/>
          <w:rtl/>
        </w:rPr>
        <w:t>ת</w:t>
      </w:r>
      <w:r w:rsidR="001907C8" w:rsidRPr="00D74F54">
        <w:rPr>
          <w:rFonts w:hint="cs"/>
          <w:rtl/>
        </w:rPr>
        <w:t xml:space="preserve"> מחויב</w:t>
      </w:r>
      <w:r>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24EC38BE" w14:textId="37AE5923" w:rsidR="00646E5E" w:rsidRPr="00895329" w:rsidDel="00173E98" w:rsidRDefault="00646E5E" w:rsidP="00337F2F">
      <w:pPr>
        <w:pStyle w:val="11"/>
        <w:spacing w:before="0" w:line="360" w:lineRule="auto"/>
        <w:ind w:left="510" w:right="360" w:firstLine="0"/>
        <w:rPr>
          <w:del w:id="62" w:author="Shimon" w:date="2019-07-21T15:01:00Z"/>
          <w:rtl/>
        </w:rPr>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1FC83D0A" w:rsidR="008371C0" w:rsidRPr="00D74F54"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Pr>
      </w:pPr>
      <w:r w:rsidRPr="00D74F54">
        <w:rPr>
          <w:rStyle w:val="emailstyle17"/>
          <w:rFonts w:cs="David" w:hint="cs"/>
          <w:color w:val="auto"/>
          <w:sz w:val="22"/>
          <w:rtl/>
        </w:rPr>
        <w:t>כאמור לעיל, התובע</w:t>
      </w:r>
      <w:r w:rsidR="00CD659C" w:rsidRPr="00D74F54">
        <w:rPr>
          <w:rStyle w:val="emailstyle17"/>
          <w:rFonts w:cs="David" w:hint="cs"/>
          <w:color w:val="auto"/>
          <w:sz w:val="22"/>
          <w:rtl/>
        </w:rPr>
        <w:t xml:space="preserve"> </w:t>
      </w:r>
      <w:r w:rsidRPr="00D74F54">
        <w:rPr>
          <w:rStyle w:val="emailstyle17"/>
          <w:rFonts w:cs="David" w:hint="cs"/>
          <w:color w:val="auto"/>
          <w:sz w:val="22"/>
          <w:rtl/>
        </w:rPr>
        <w:t>החל</w:t>
      </w:r>
      <w:r w:rsidR="001075EC" w:rsidRPr="00D74F54">
        <w:rPr>
          <w:rStyle w:val="emailstyle17"/>
          <w:rFonts w:cs="David" w:hint="cs"/>
          <w:color w:val="auto"/>
          <w:sz w:val="22"/>
          <w:rtl/>
        </w:rPr>
        <w:t xml:space="preserve"> לעבוד</w:t>
      </w:r>
      <w:r w:rsidR="008371C0" w:rsidRPr="00D74F54">
        <w:rPr>
          <w:rStyle w:val="emailstyle17"/>
          <w:rFonts w:cs="David" w:hint="cs"/>
          <w:color w:val="auto"/>
          <w:sz w:val="22"/>
          <w:rtl/>
        </w:rPr>
        <w:t xml:space="preserve"> </w:t>
      </w:r>
      <w:r w:rsidR="006E5D4F" w:rsidRPr="00D74F54">
        <w:rPr>
          <w:rStyle w:val="emailstyle17"/>
          <w:rFonts w:cs="David" w:hint="cs"/>
          <w:color w:val="auto"/>
          <w:sz w:val="22"/>
          <w:rtl/>
        </w:rPr>
        <w:t>אצל ה</w:t>
      </w:r>
      <w:r w:rsidRPr="00D74F54">
        <w:rPr>
          <w:rStyle w:val="emailstyle17"/>
          <w:rFonts w:cs="David" w:hint="cs"/>
          <w:color w:val="auto"/>
          <w:sz w:val="22"/>
          <w:rtl/>
        </w:rPr>
        <w:t>נתבעת</w:t>
      </w:r>
      <w:r w:rsidR="00CD659C" w:rsidRPr="00D74F54">
        <w:rPr>
          <w:rStyle w:val="emailstyle17"/>
          <w:rFonts w:cs="David" w:hint="cs"/>
          <w:color w:val="auto"/>
          <w:sz w:val="22"/>
          <w:rtl/>
        </w:rPr>
        <w:t xml:space="preserve"> </w:t>
      </w:r>
      <w:r w:rsidR="006E5D4F" w:rsidRPr="00D74F54">
        <w:rPr>
          <w:rStyle w:val="emailstyle17"/>
          <w:rFonts w:cs="David" w:hint="cs"/>
          <w:color w:val="auto"/>
          <w:sz w:val="22"/>
          <w:rtl/>
        </w:rPr>
        <w:t xml:space="preserve">כ"עובד ארעי" </w:t>
      </w:r>
      <w:r w:rsidR="001075EC" w:rsidRPr="00D74F54">
        <w:rPr>
          <w:rStyle w:val="emailstyle17"/>
          <w:rFonts w:cs="David" w:hint="cs"/>
          <w:color w:val="auto"/>
          <w:sz w:val="22"/>
          <w:rtl/>
        </w:rPr>
        <w:t>ב</w:t>
      </w:r>
      <w:r w:rsidR="00CD659C" w:rsidRPr="00D74F54">
        <w:rPr>
          <w:rStyle w:val="emailstyle17"/>
          <w:rFonts w:cs="David" w:hint="cs"/>
          <w:color w:val="auto"/>
          <w:sz w:val="22"/>
          <w:rtl/>
        </w:rPr>
        <w:t>שנת 196</w:t>
      </w:r>
      <w:r w:rsidR="0000250F" w:rsidRPr="00D74F54">
        <w:rPr>
          <w:rStyle w:val="emailstyle17"/>
          <w:rFonts w:cs="David" w:hint="cs"/>
          <w:color w:val="auto"/>
          <w:sz w:val="22"/>
          <w:rtl/>
        </w:rPr>
        <w:t xml:space="preserve">4, </w:t>
      </w:r>
      <w:r w:rsidR="009D44F9" w:rsidRPr="00D74F54">
        <w:rPr>
          <w:rStyle w:val="emailstyle17"/>
          <w:rFonts w:cs="David" w:hint="cs"/>
          <w:color w:val="auto"/>
          <w:sz w:val="22"/>
          <w:rtl/>
        </w:rPr>
        <w:t xml:space="preserve">ועבד בה </w:t>
      </w:r>
      <w:r w:rsidR="0036765B">
        <w:rPr>
          <w:rStyle w:val="emailstyle17"/>
          <w:rFonts w:cs="David" w:hint="cs"/>
          <w:color w:val="auto"/>
          <w:sz w:val="22"/>
          <w:rtl/>
        </w:rPr>
        <w:t>8</w:t>
      </w:r>
      <w:r w:rsidR="0036765B" w:rsidRPr="00D74F54">
        <w:rPr>
          <w:rStyle w:val="emailstyle17"/>
          <w:rFonts w:cs="David" w:hint="cs"/>
          <w:color w:val="auto"/>
          <w:sz w:val="22"/>
          <w:rtl/>
        </w:rPr>
        <w:t xml:space="preserve"> </w:t>
      </w:r>
      <w:r w:rsidR="009D44F9" w:rsidRPr="00D74F54">
        <w:rPr>
          <w:rStyle w:val="emailstyle17"/>
          <w:rFonts w:cs="David" w:hint="cs"/>
          <w:color w:val="auto"/>
          <w:sz w:val="22"/>
          <w:rtl/>
        </w:rPr>
        <w:t>חודשים.</w:t>
      </w:r>
      <w:r w:rsidR="008371C0" w:rsidRPr="00D74F54">
        <w:rPr>
          <w:rStyle w:val="emailstyle17"/>
          <w:rFonts w:cs="David" w:hint="cs"/>
          <w:color w:val="auto"/>
          <w:sz w:val="22"/>
          <w:rtl/>
        </w:rPr>
        <w:t xml:space="preserve"> </w:t>
      </w:r>
      <w:r w:rsidR="0000250F" w:rsidRPr="00D74F54">
        <w:rPr>
          <w:rStyle w:val="emailstyle17"/>
          <w:rFonts w:cs="David" w:hint="cs"/>
          <w:color w:val="auto"/>
          <w:sz w:val="22"/>
          <w:rtl/>
        </w:rPr>
        <w:t xml:space="preserve"> </w:t>
      </w:r>
      <w:r w:rsidR="00BF5EB8">
        <w:rPr>
          <w:rStyle w:val="emailstyle17"/>
          <w:rFonts w:cs="David" w:hint="cs"/>
          <w:b/>
          <w:bCs/>
          <w:color w:val="auto"/>
          <w:sz w:val="22"/>
          <w:rtl/>
        </w:rPr>
        <w:t>ב</w:t>
      </w:r>
      <w:r w:rsidR="0032017F" w:rsidRPr="00D74F54">
        <w:rPr>
          <w:rStyle w:val="emailstyle17"/>
          <w:rFonts w:cs="David" w:hint="cs"/>
          <w:b/>
          <w:bCs/>
          <w:color w:val="auto"/>
          <w:sz w:val="22"/>
          <w:rtl/>
        </w:rPr>
        <w:t>שנת 1970</w:t>
      </w:r>
      <w:r w:rsidR="009D44F9" w:rsidRPr="00D74F54">
        <w:rPr>
          <w:rStyle w:val="emailstyle17"/>
          <w:rFonts w:cs="David" w:hint="cs"/>
          <w:b/>
          <w:bCs/>
          <w:color w:val="auto"/>
          <w:sz w:val="22"/>
          <w:rtl/>
        </w:rPr>
        <w:t xml:space="preserve"> חזר התובע לעבודה </w:t>
      </w:r>
      <w:r w:rsidR="0071685F">
        <w:rPr>
          <w:rStyle w:val="emailstyle17"/>
          <w:rFonts w:cs="David" w:hint="cs"/>
          <w:b/>
          <w:bCs/>
          <w:color w:val="auto"/>
          <w:sz w:val="22"/>
          <w:rtl/>
        </w:rPr>
        <w:t>ב</w:t>
      </w:r>
      <w:r w:rsidR="009D44F9" w:rsidRPr="00D74F54">
        <w:rPr>
          <w:rStyle w:val="emailstyle17"/>
          <w:rFonts w:cs="David" w:hint="cs"/>
          <w:b/>
          <w:bCs/>
          <w:color w:val="auto"/>
          <w:sz w:val="22"/>
          <w:rtl/>
        </w:rPr>
        <w:t>נתבעת,</w:t>
      </w:r>
      <w:r w:rsidR="0032017F" w:rsidRPr="00D74F54">
        <w:rPr>
          <w:rStyle w:val="emailstyle17"/>
          <w:rFonts w:cs="David" w:hint="cs"/>
          <w:b/>
          <w:bCs/>
          <w:color w:val="auto"/>
          <w:sz w:val="22"/>
          <w:rtl/>
        </w:rPr>
        <w:t xml:space="preserve"> </w:t>
      </w:r>
      <w:r w:rsidR="009D44F9" w:rsidRPr="00D74F54">
        <w:rPr>
          <w:rStyle w:val="emailstyle17"/>
          <w:rFonts w:cs="David" w:hint="cs"/>
          <w:b/>
          <w:bCs/>
          <w:color w:val="auto"/>
          <w:sz w:val="22"/>
          <w:rtl/>
        </w:rPr>
        <w:t>ו</w:t>
      </w:r>
      <w:r w:rsidR="0032017F" w:rsidRPr="00D74F54">
        <w:rPr>
          <w:rStyle w:val="emailstyle17"/>
          <w:rFonts w:cs="David" w:hint="cs"/>
          <w:b/>
          <w:bCs/>
          <w:color w:val="auto"/>
          <w:sz w:val="22"/>
          <w:rtl/>
        </w:rPr>
        <w:t xml:space="preserve">הוא </w:t>
      </w:r>
      <w:r w:rsidR="0000250F" w:rsidRPr="00D74F54">
        <w:rPr>
          <w:rStyle w:val="emailstyle17"/>
          <w:rFonts w:cs="David" w:hint="cs"/>
          <w:b/>
          <w:bCs/>
          <w:color w:val="auto"/>
          <w:sz w:val="22"/>
          <w:rtl/>
        </w:rPr>
        <w:t>ה</w:t>
      </w:r>
      <w:r w:rsidR="0032017F" w:rsidRPr="00D74F54">
        <w:rPr>
          <w:rStyle w:val="emailstyle17"/>
          <w:rFonts w:cs="David" w:hint="cs"/>
          <w:b/>
          <w:bCs/>
          <w:color w:val="auto"/>
          <w:sz w:val="22"/>
          <w:rtl/>
        </w:rPr>
        <w:t xml:space="preserve">ועסק </w:t>
      </w:r>
      <w:r w:rsidR="008371C0" w:rsidRPr="00D74F54">
        <w:rPr>
          <w:rStyle w:val="emailstyle17"/>
          <w:rFonts w:cs="David" w:hint="cs"/>
          <w:b/>
          <w:bCs/>
          <w:color w:val="auto"/>
          <w:sz w:val="22"/>
          <w:rtl/>
        </w:rPr>
        <w:t xml:space="preserve">באגף החשב הכללי של משרד האוצר, </w:t>
      </w:r>
      <w:r w:rsidR="0032017F" w:rsidRPr="00D74F54">
        <w:rPr>
          <w:rStyle w:val="emailstyle17"/>
          <w:rFonts w:cs="David" w:hint="cs"/>
          <w:b/>
          <w:bCs/>
          <w:color w:val="auto"/>
          <w:sz w:val="22"/>
          <w:rtl/>
        </w:rPr>
        <w:t>על פי כתב מינוי</w:t>
      </w:r>
      <w:r w:rsidR="008371C0" w:rsidRPr="00D51CEB">
        <w:rPr>
          <w:rStyle w:val="emailstyle17"/>
          <w:rFonts w:ascii="Times New Roman" w:hAnsi="Times New Roman" w:cs="David" w:hint="cs"/>
          <w:color w:val="auto"/>
          <w:rtl/>
        </w:rPr>
        <w:t>.</w:t>
      </w:r>
      <w:ins w:id="63" w:author="Shimon" w:date="2019-07-21T15:03:00Z">
        <w:r w:rsidR="00173E98">
          <w:rPr>
            <w:rStyle w:val="emailstyle17"/>
            <w:rFonts w:ascii="Times New Roman" w:hAnsi="Times New Roman" w:cs="David" w:hint="cs"/>
            <w:color w:val="auto"/>
            <w:szCs w:val="28"/>
            <w:u w:val="single"/>
            <w:rtl/>
          </w:rPr>
          <w:t xml:space="preserve"> </w:t>
        </w:r>
        <w:r w:rsidR="00173E98" w:rsidRPr="00173E98">
          <w:rPr>
            <w:rStyle w:val="emailstyle17"/>
            <w:rFonts w:ascii="Times New Roman" w:hAnsi="Times New Roman" w:cs="David" w:hint="cs"/>
            <w:color w:val="auto"/>
            <w:sz w:val="24"/>
            <w:u w:val="single"/>
            <w:rtl/>
            <w:rPrChange w:id="64" w:author="Shimon" w:date="2019-07-21T15:03:00Z">
              <w:rPr>
                <w:rStyle w:val="emailstyle17"/>
                <w:rFonts w:ascii="Times New Roman" w:hAnsi="Times New Roman" w:cs="David" w:hint="cs"/>
                <w:color w:val="auto"/>
                <w:szCs w:val="28"/>
                <w:u w:val="single"/>
                <w:rtl/>
              </w:rPr>
            </w:rPrChange>
          </w:rPr>
          <w:t xml:space="preserve">תקופת עבודתו </w:t>
        </w:r>
        <w:r w:rsidR="00173E98">
          <w:rPr>
            <w:rStyle w:val="emailstyle17"/>
            <w:rFonts w:ascii="Times New Roman" w:hAnsi="Times New Roman" w:cs="David" w:hint="cs"/>
            <w:color w:val="auto"/>
            <w:sz w:val="24"/>
            <w:u w:val="single"/>
            <w:rtl/>
          </w:rPr>
          <w:t>כ"עובד ארעי</w:t>
        </w:r>
      </w:ins>
      <w:ins w:id="65" w:author="Shimon" w:date="2019-07-21T15:04:00Z">
        <w:r w:rsidR="00173E98">
          <w:rPr>
            <w:rStyle w:val="emailstyle17"/>
            <w:rFonts w:ascii="Times New Roman" w:hAnsi="Times New Roman" w:cs="David" w:hint="cs"/>
            <w:color w:val="auto"/>
            <w:sz w:val="24"/>
            <w:u w:val="single"/>
            <w:rtl/>
          </w:rPr>
          <w:t xml:space="preserve">" </w:t>
        </w:r>
      </w:ins>
      <w:ins w:id="66" w:author="Shimon" w:date="2019-07-21T15:03:00Z">
        <w:r w:rsidR="00173E98" w:rsidRPr="00173E98">
          <w:rPr>
            <w:rStyle w:val="emailstyle17"/>
            <w:rFonts w:ascii="Times New Roman" w:hAnsi="Times New Roman" w:cs="David" w:hint="cs"/>
            <w:color w:val="auto"/>
            <w:sz w:val="24"/>
            <w:u w:val="single"/>
            <w:rtl/>
            <w:rPrChange w:id="67" w:author="Shimon" w:date="2019-07-21T15:03:00Z">
              <w:rPr>
                <w:rStyle w:val="emailstyle17"/>
                <w:rFonts w:ascii="Times New Roman" w:hAnsi="Times New Roman" w:cs="David" w:hint="cs"/>
                <w:color w:val="auto"/>
                <w:szCs w:val="28"/>
                <w:u w:val="single"/>
                <w:rtl/>
              </w:rPr>
            </w:rPrChange>
          </w:rPr>
          <w:t>צורפה בבוא העת</w:t>
        </w:r>
      </w:ins>
      <w:ins w:id="68" w:author="Shimon" w:date="2019-07-21T15:04:00Z">
        <w:r w:rsidR="00173E98">
          <w:rPr>
            <w:rStyle w:val="emailstyle17"/>
            <w:rFonts w:ascii="Times New Roman" w:hAnsi="Times New Roman" w:cs="David" w:hint="cs"/>
            <w:color w:val="auto"/>
            <w:sz w:val="24"/>
            <w:u w:val="single"/>
            <w:rtl/>
          </w:rPr>
          <w:t xml:space="preserve"> לתקופת עבודתו ע"פ כתב מינוי לאחר שהתובע העביר לרשות המדינה את זכויותיו בקרן הפנסיה </w:t>
        </w:r>
      </w:ins>
      <w:ins w:id="69" w:author="Shimon" w:date="2019-07-21T15:05:00Z">
        <w:r w:rsidR="00173E98">
          <w:rPr>
            <w:rStyle w:val="emailstyle17"/>
            <w:rFonts w:ascii="Times New Roman" w:hAnsi="Times New Roman" w:cs="David" w:hint="cs"/>
            <w:color w:val="auto"/>
            <w:sz w:val="24"/>
            <w:u w:val="single"/>
            <w:rtl/>
          </w:rPr>
          <w:t>שהצטברו ב</w:t>
        </w:r>
      </w:ins>
      <w:ins w:id="70" w:author="Shimon" w:date="2019-07-21T15:04:00Z">
        <w:r w:rsidR="00173E98">
          <w:rPr>
            <w:rStyle w:val="emailstyle17"/>
            <w:rFonts w:ascii="Times New Roman" w:hAnsi="Times New Roman" w:cs="David" w:hint="cs"/>
            <w:color w:val="auto"/>
            <w:sz w:val="24"/>
            <w:u w:val="single"/>
            <w:rtl/>
          </w:rPr>
          <w:t>תקופת</w:t>
        </w:r>
      </w:ins>
      <w:ins w:id="71" w:author="Shimon" w:date="2019-07-21T15:05:00Z">
        <w:r w:rsidR="00173E98">
          <w:rPr>
            <w:rStyle w:val="emailstyle17"/>
            <w:rFonts w:ascii="Times New Roman" w:hAnsi="Times New Roman" w:cs="David" w:hint="cs"/>
            <w:color w:val="auto"/>
            <w:sz w:val="24"/>
            <w:u w:val="single"/>
            <w:rtl/>
          </w:rPr>
          <w:t xml:space="preserve"> עבודתו כ</w:t>
        </w:r>
      </w:ins>
      <w:ins w:id="72" w:author="Shimon" w:date="2019-07-21T15:06:00Z">
        <w:r w:rsidR="00173E98">
          <w:rPr>
            <w:rStyle w:val="emailstyle17"/>
            <w:rFonts w:ascii="Times New Roman" w:hAnsi="Times New Roman" w:cs="David" w:hint="cs"/>
            <w:color w:val="auto"/>
            <w:sz w:val="24"/>
            <w:u w:val="single"/>
            <w:rtl/>
          </w:rPr>
          <w:t>"עובד ארעי"</w:t>
        </w:r>
        <w:r w:rsidR="00173E98">
          <w:rPr>
            <w:rStyle w:val="emailstyle17"/>
            <w:rFonts w:ascii="Times New Roman" w:hAnsi="Times New Roman" w:cs="David" w:hint="cs"/>
            <w:b/>
            <w:bCs/>
            <w:color w:val="auto"/>
            <w:szCs w:val="28"/>
            <w:u w:val="single"/>
            <w:rtl/>
          </w:rPr>
          <w:t>.</w:t>
        </w:r>
      </w:ins>
    </w:p>
    <w:p w14:paraId="1576182E" w14:textId="365E0D98" w:rsidR="00BF5EB8" w:rsidRPr="00B35087" w:rsidRDefault="00D5324B" w:rsidP="00895329">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991D7F">
        <w:rPr>
          <w:rStyle w:val="emailstyle17"/>
          <w:rFonts w:cs="David" w:hint="cs"/>
          <w:color w:val="auto"/>
          <w:sz w:val="22"/>
          <w:rtl/>
        </w:rPr>
        <w:t xml:space="preserve">של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ins w:id="73" w:author="Shimon" w:date="2019-07-21T15:09:00Z">
        <w:r w:rsidR="009B2DD9">
          <w:rPr>
            <w:rStyle w:val="emailstyle17"/>
            <w:rFonts w:cs="David" w:hint="cs"/>
            <w:color w:val="auto"/>
            <w:sz w:val="22"/>
            <w:rtl/>
          </w:rPr>
          <w:t>,</w:t>
        </w:r>
      </w:ins>
      <w:ins w:id="74" w:author="Shimon" w:date="2019-07-21T15:07:00Z">
        <w:r w:rsidR="009B2DD9">
          <w:rPr>
            <w:rStyle w:val="emailstyle17"/>
            <w:rFonts w:cs="David" w:hint="cs"/>
            <w:color w:val="auto"/>
            <w:sz w:val="22"/>
            <w:rtl/>
          </w:rPr>
          <w:t xml:space="preserve"> </w:t>
        </w:r>
      </w:ins>
      <w:ins w:id="75" w:author="Shimon" w:date="2019-07-21T15:09:00Z">
        <w:r w:rsidR="009B2DD9">
          <w:rPr>
            <w:rStyle w:val="emailstyle17"/>
            <w:rFonts w:cs="David" w:hint="cs"/>
            <w:color w:val="auto"/>
            <w:sz w:val="22"/>
            <w:rtl/>
          </w:rPr>
          <w:t>בחוזה אישי לתקופה קצובה המאפשר פיטורין במהלך התקופה, ושיוארך מדי 4 שנים,</w:t>
        </w:r>
      </w:ins>
      <w:r w:rsidR="00E1080D">
        <w:rPr>
          <w:rStyle w:val="emailstyle17"/>
          <w:rFonts w:cs="David" w:hint="cs"/>
          <w:color w:val="auto"/>
          <w:sz w:val="22"/>
          <w:rtl/>
        </w:rPr>
        <w:t>.</w:t>
      </w:r>
    </w:p>
    <w:p w14:paraId="6E8A6098" w14:textId="7870F944"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ins w:id="76" w:author="Shimon" w:date="2019-07-21T15:06:00Z">
        <w:r w:rsidR="00173E98">
          <w:rPr>
            <w:rStyle w:val="emailstyle17"/>
            <w:rFonts w:cs="David" w:hint="cs"/>
            <w:color w:val="auto"/>
            <w:sz w:val="22"/>
            <w:rtl/>
          </w:rPr>
          <w:t xml:space="preserve">, </w:t>
        </w:r>
      </w:ins>
      <w:del w:id="77" w:author="Shimon" w:date="2019-07-21T15:06:00Z">
        <w:r w:rsidR="004E0280" w:rsidDel="00173E98">
          <w:rPr>
            <w:rStyle w:val="emailstyle17"/>
            <w:rFonts w:cs="David" w:hint="cs"/>
            <w:color w:val="auto"/>
            <w:sz w:val="22"/>
            <w:rtl/>
          </w:rPr>
          <w:delText xml:space="preserve"> </w:delText>
        </w:r>
      </w:del>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ins w:id="78" w:author="Shimon" w:date="2019-07-21T15:10:00Z">
        <w:r w:rsidR="009B2DD9">
          <w:rPr>
            <w:rStyle w:val="emailstyle17"/>
            <w:rFonts w:cs="David" w:hint="cs"/>
            <w:b/>
            <w:bCs/>
            <w:color w:val="auto"/>
            <w:sz w:val="22"/>
            <w:rtl/>
          </w:rPr>
          <w:t>מתוך אמון ביכולותיו האישיות, ו</w:t>
        </w:r>
      </w:ins>
      <w:r w:rsidR="009A12F1" w:rsidRPr="002C3012">
        <w:rPr>
          <w:rStyle w:val="emailstyle17"/>
          <w:rFonts w:cs="David" w:hint="cs"/>
          <w:b/>
          <w:bCs/>
          <w:color w:val="auto"/>
          <w:sz w:val="22"/>
          <w:rtl/>
        </w:rPr>
        <w:t xml:space="preserve">בין היתר </w:t>
      </w:r>
      <w:ins w:id="79" w:author="Shimon" w:date="2019-07-21T15:10:00Z">
        <w:r w:rsidR="009B2DD9">
          <w:rPr>
            <w:rStyle w:val="emailstyle17"/>
            <w:rFonts w:cs="David" w:hint="cs"/>
            <w:b/>
            <w:bCs/>
            <w:color w:val="auto"/>
            <w:sz w:val="22"/>
            <w:rtl/>
          </w:rPr>
          <w:t xml:space="preserve">גם </w:t>
        </w:r>
      </w:ins>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p>
    <w:p w14:paraId="592F69DA" w14:textId="24931286" w:rsidR="0071685F" w:rsidRDefault="0071685F" w:rsidP="0071685F">
      <w:pPr>
        <w:pStyle w:val="11"/>
        <w:spacing w:before="0" w:after="240" w:line="360" w:lineRule="auto"/>
        <w:ind w:left="510" w:firstLine="0"/>
        <w:rPr>
          <w:rStyle w:val="emailstyle17"/>
          <w:rFonts w:cs="David"/>
          <w:color w:val="auto"/>
          <w:sz w:val="22"/>
          <w:rtl/>
        </w:rPr>
      </w:pPr>
      <w:r w:rsidRPr="00BF5EB8">
        <w:rPr>
          <w:rStyle w:val="emailstyle17"/>
          <w:rFonts w:cs="David" w:hint="cs"/>
          <w:color w:val="auto"/>
          <w:sz w:val="22"/>
          <w:rtl/>
        </w:rPr>
        <w:t>החוזה</w:t>
      </w:r>
      <w:r>
        <w:rPr>
          <w:rStyle w:val="emailstyle17"/>
          <w:rFonts w:cs="David" w:hint="cs"/>
          <w:color w:val="auto"/>
          <w:sz w:val="22"/>
          <w:rtl/>
        </w:rPr>
        <w:t xml:space="preserve"> </w:t>
      </w:r>
      <w:r w:rsidRPr="00BF5EB8">
        <w:rPr>
          <w:rStyle w:val="emailstyle17"/>
          <w:rFonts w:cs="David" w:hint="cs"/>
          <w:color w:val="auto"/>
          <w:sz w:val="22"/>
          <w:rtl/>
        </w:rPr>
        <w:t>נכנס 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מועד שבו הועסק כאמור </w:t>
      </w:r>
      <w:r w:rsidRPr="00B35087">
        <w:rPr>
          <w:rStyle w:val="emailstyle17"/>
          <w:rFonts w:cs="David" w:hint="cs"/>
          <w:b/>
          <w:bCs/>
          <w:sz w:val="22"/>
          <w:rtl/>
        </w:rPr>
        <w:t>כחשב בכיר במשרד המשפטים</w:t>
      </w:r>
      <w:r>
        <w:rPr>
          <w:rStyle w:val="emailstyle17"/>
          <w:rFonts w:cs="David" w:hint="cs"/>
          <w:b/>
          <w:bCs/>
          <w:sz w:val="22"/>
          <w:rtl/>
        </w:rPr>
        <w:t>.</w:t>
      </w:r>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25D7C508" w:rsidR="0071685F" w:rsidRDefault="0000250F" w:rsidP="00895329">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 (להלן "החוזה")</w:t>
      </w:r>
      <w:r w:rsidR="007D01A0" w:rsidRPr="00EB06C7">
        <w:rPr>
          <w:rStyle w:val="emailstyle17"/>
          <w:rFonts w:ascii="Times New Roman" w:hAnsi="Times New Roman" w:cs="David" w:hint="cs"/>
          <w:color w:val="auto"/>
          <w:rtl/>
        </w:rPr>
        <w:t xml:space="preserve"> </w:t>
      </w:r>
      <w:r w:rsidR="007D01A0" w:rsidRPr="00EB06C7">
        <w:rPr>
          <w:rStyle w:val="emailstyle17"/>
          <w:rFonts w:ascii="Times New Roman" w:hAnsi="Times New Roman" w:cs="David"/>
          <w:color w:val="auto"/>
          <w:rtl/>
        </w:rPr>
        <w:t>–</w:t>
      </w:r>
      <w:r w:rsidR="007D01A0" w:rsidRPr="00726756">
        <w:rPr>
          <w:rStyle w:val="emailstyle17"/>
          <w:rFonts w:ascii="Times New Roman" w:hAnsi="Times New Roman" w:cs="David" w:hint="cs"/>
          <w:color w:val="auto"/>
          <w:rtl/>
        </w:rPr>
        <w:t xml:space="preserve"> שנעשה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ins w:id="80" w:author="Shimon" w:date="2019-07-21T15:11:00Z">
        <w:r w:rsidR="009B2DD9">
          <w:rPr>
            <w:rStyle w:val="emailstyle17"/>
            <w:rFonts w:ascii="Times New Roman" w:hAnsi="Times New Roman" w:cs="David" w:hint="cs"/>
            <w:b/>
            <w:bCs/>
            <w:color w:val="auto"/>
            <w:rtl/>
          </w:rPr>
          <w:t>ה</w:t>
        </w:r>
      </w:ins>
      <w:r w:rsidR="0071685F" w:rsidRPr="00B35087">
        <w:rPr>
          <w:rStyle w:val="emailstyle17"/>
          <w:rFonts w:ascii="Times New Roman" w:hAnsi="Times New Roman" w:cs="David" w:hint="cs"/>
          <w:b/>
          <w:bCs/>
          <w:color w:val="auto"/>
          <w:rtl/>
        </w:rPr>
        <w:t xml:space="preserve">עובדים </w:t>
      </w:r>
      <w:ins w:id="81" w:author="Shimon" w:date="2019-07-21T15:11:00Z">
        <w:r w:rsidR="009B2DD9">
          <w:rPr>
            <w:rStyle w:val="emailstyle17"/>
            <w:rFonts w:ascii="Times New Roman" w:hAnsi="Times New Roman" w:cs="David" w:hint="cs"/>
            <w:b/>
            <w:bCs/>
            <w:color w:val="auto"/>
            <w:rtl/>
          </w:rPr>
          <w:t>ה</w:t>
        </w:r>
      </w:ins>
      <w:r w:rsidR="0071685F" w:rsidRPr="00B35087">
        <w:rPr>
          <w:rStyle w:val="emailstyle17"/>
          <w:rFonts w:ascii="Times New Roman" w:hAnsi="Times New Roman" w:cs="David" w:hint="cs"/>
          <w:b/>
          <w:bCs/>
          <w:color w:val="auto"/>
          <w:rtl/>
        </w:rPr>
        <w:t>בכירים</w:t>
      </w:r>
      <w:del w:id="82" w:author="Shimon" w:date="2019-07-21T15:11:00Z">
        <w:r w:rsidR="0071685F" w:rsidRPr="00B35087" w:rsidDel="009B2DD9">
          <w:rPr>
            <w:rStyle w:val="emailstyle17"/>
            <w:rFonts w:ascii="Times New Roman" w:hAnsi="Times New Roman" w:cs="David" w:hint="cs"/>
            <w:b/>
            <w:bCs/>
            <w:color w:val="auto"/>
            <w:rtl/>
          </w:rPr>
          <w:delText xml:space="preserve"> אחרים</w:delText>
        </w:r>
      </w:del>
      <w:r w:rsidR="0071685F" w:rsidRPr="00B35087">
        <w:rPr>
          <w:rStyle w:val="emailstyle17"/>
          <w:rFonts w:ascii="Times New Roman" w:hAnsi="Times New Roman" w:cs="David" w:hint="cs"/>
          <w:b/>
          <w:bCs/>
          <w:color w:val="auto"/>
          <w:rtl/>
        </w:rPr>
        <w:t xml:space="preserve">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6C83641D" w:rsidR="00726756" w:rsidRPr="00A00D04" w:rsidRDefault="00801BAC" w:rsidP="00895329">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w:t>
      </w:r>
      <w:del w:id="83" w:author="Shimon" w:date="2019-07-21T15:12:00Z">
        <w:r w:rsidR="009D6AF8" w:rsidRPr="00A00D04" w:rsidDel="009B2DD9">
          <w:rPr>
            <w:rStyle w:val="emailstyle17"/>
            <w:rFonts w:ascii="Times New Roman" w:hAnsi="Times New Roman" w:cs="David"/>
            <w:color w:val="auto"/>
            <w:rtl/>
          </w:rPr>
          <w:delText xml:space="preserve">ממילא </w:delText>
        </w:r>
      </w:del>
      <w:r w:rsidR="009D6AF8" w:rsidRPr="00A00D04">
        <w:rPr>
          <w:rStyle w:val="emailstyle17"/>
          <w:rFonts w:ascii="Times New Roman" w:hAnsi="Times New Roman" w:cs="David"/>
          <w:color w:val="auto"/>
          <w:rtl/>
        </w:rPr>
        <w:t>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ins w:id="84" w:author="Shimon" w:date="2019-07-21T15:13:00Z">
        <w:r w:rsidR="009B2DD9">
          <w:rPr>
            <w:rStyle w:val="emailstyle17"/>
            <w:rFonts w:ascii="Times New Roman" w:hAnsi="Times New Roman" w:cs="David" w:hint="cs"/>
            <w:b/>
            <w:bCs/>
            <w:color w:val="auto"/>
            <w:rtl/>
          </w:rPr>
          <w:t>הת</w:t>
        </w:r>
      </w:ins>
      <w:r w:rsidR="009D6AF8" w:rsidRPr="00A00D04">
        <w:rPr>
          <w:rStyle w:val="emailstyle17"/>
          <w:rFonts w:ascii="Times New Roman" w:hAnsi="Times New Roman" w:cs="David" w:hint="eastAsia"/>
          <w:b/>
          <w:bCs/>
          <w:color w:val="auto"/>
          <w:rtl/>
        </w:rPr>
        <w:t>ח</w:t>
      </w:r>
      <w:del w:id="85" w:author="Shimon" w:date="2019-07-21T15:13:00Z">
        <w:r w:rsidR="009D6AF8" w:rsidRPr="00A00D04" w:rsidDel="009B2DD9">
          <w:rPr>
            <w:rStyle w:val="emailstyle17"/>
            <w:rFonts w:ascii="Times New Roman" w:hAnsi="Times New Roman" w:cs="David" w:hint="eastAsia"/>
            <w:b/>
            <w:bCs/>
            <w:color w:val="auto"/>
            <w:rtl/>
          </w:rPr>
          <w:delText>י</w:delText>
        </w:r>
      </w:del>
      <w:r w:rsidR="009D6AF8" w:rsidRPr="00A00D04">
        <w:rPr>
          <w:rStyle w:val="emailstyle17"/>
          <w:rFonts w:ascii="Times New Roman" w:hAnsi="Times New Roman" w:cs="David" w:hint="eastAsia"/>
          <w:b/>
          <w:bCs/>
          <w:color w:val="auto"/>
          <w:rtl/>
        </w:rPr>
        <w:t>ד</w:t>
      </w:r>
      <w:del w:id="86" w:author="Shimon" w:date="2019-07-21T15:13:00Z">
        <w:r w:rsidR="009D6AF8" w:rsidRPr="00A00D04" w:rsidDel="009B2DD9">
          <w:rPr>
            <w:rStyle w:val="emailstyle17"/>
            <w:rFonts w:ascii="Times New Roman" w:hAnsi="Times New Roman" w:cs="David" w:hint="eastAsia"/>
            <w:b/>
            <w:bCs/>
            <w:color w:val="auto"/>
            <w:rtl/>
          </w:rPr>
          <w:delText>ו</w:delText>
        </w:r>
      </w:del>
      <w:r w:rsidR="009D6AF8" w:rsidRPr="00A00D04">
        <w:rPr>
          <w:rStyle w:val="emailstyle17"/>
          <w:rFonts w:ascii="Times New Roman" w:hAnsi="Times New Roman" w:cs="David" w:hint="eastAsia"/>
          <w:b/>
          <w:bCs/>
          <w:color w:val="auto"/>
          <w:rtl/>
        </w:rPr>
        <w:t>ש</w:t>
      </w:r>
      <w:ins w:id="87" w:author="Shimon" w:date="2019-07-21T15:13:00Z">
        <w:r w:rsidR="009B2DD9">
          <w:rPr>
            <w:rStyle w:val="emailstyle17"/>
            <w:rFonts w:ascii="Times New Roman" w:hAnsi="Times New Roman" w:cs="David" w:hint="cs"/>
            <w:b/>
            <w:bCs/>
            <w:color w:val="auto"/>
            <w:rtl/>
          </w:rPr>
          <w:t>ות</w:t>
        </w:r>
      </w:ins>
      <w:r w:rsidR="009D6AF8" w:rsidRPr="00A00D04">
        <w:rPr>
          <w:rStyle w:val="emailstyle17"/>
          <w:rFonts w:ascii="Times New Roman" w:hAnsi="Times New Roman" w:cs="David"/>
          <w:b/>
          <w:bCs/>
          <w:color w:val="auto"/>
          <w:rtl/>
        </w:rPr>
        <w:t xml:space="preserve"> </w:t>
      </w:r>
      <w:del w:id="88" w:author="Shimon" w:date="2019-07-21T15:13:00Z">
        <w:r w:rsidR="009D6AF8" w:rsidRPr="00A00D04" w:rsidDel="009B2DD9">
          <w:rPr>
            <w:rStyle w:val="emailstyle17"/>
            <w:rFonts w:ascii="Times New Roman" w:hAnsi="Times New Roman" w:cs="David" w:hint="eastAsia"/>
            <w:b/>
            <w:bCs/>
            <w:color w:val="auto"/>
            <w:rtl/>
          </w:rPr>
          <w:delText>של</w:delText>
        </w:r>
      </w:del>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ins w:id="89" w:author="Shimon" w:date="2019-07-21T15:13:00Z">
        <w:r w:rsidR="009B2DD9">
          <w:rPr>
            <w:rStyle w:val="emailstyle17"/>
            <w:rFonts w:ascii="Times New Roman" w:hAnsi="Times New Roman" w:cs="David" w:hint="cs"/>
            <w:b/>
            <w:bCs/>
            <w:color w:val="auto"/>
            <w:rtl/>
          </w:rPr>
          <w:t xml:space="preserve"> ללא חוזה הארכה</w:t>
        </w:r>
      </w:ins>
      <w:r w:rsidR="009D6AF8" w:rsidRPr="00A00D04">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1472539D" w:rsidR="00C461DF" w:rsidRDefault="00726756" w:rsidP="00C461DF">
      <w:pPr>
        <w:pStyle w:val="11"/>
        <w:numPr>
          <w:ilvl w:val="0"/>
          <w:numId w:val="14"/>
        </w:numPr>
        <w:tabs>
          <w:tab w:val="clear" w:pos="1440"/>
        </w:tabs>
        <w:spacing w:before="0" w:after="120" w:line="360" w:lineRule="auto"/>
        <w:ind w:left="663" w:right="0" w:hanging="357"/>
        <w:rPr>
          <w:ins w:id="90" w:author="Shimon" w:date="2019-07-23T13:16:00Z"/>
          <w:rStyle w:val="emailstyle17"/>
          <w:rFonts w:ascii="Times New Roman" w:hAnsi="Times New Roman" w:cs="David"/>
          <w:color w:val="auto"/>
        </w:rPr>
        <w:pPrChange w:id="91" w:author="Shimon" w:date="2019-07-23T13:21:00Z">
          <w:pPr>
            <w:pStyle w:val="11"/>
            <w:numPr>
              <w:numId w:val="14"/>
            </w:numPr>
            <w:tabs>
              <w:tab w:val="num" w:pos="1440"/>
            </w:tabs>
            <w:spacing w:before="0" w:after="240" w:line="360" w:lineRule="auto"/>
            <w:ind w:left="1440" w:hanging="360"/>
          </w:pPr>
        </w:pPrChange>
      </w:pPr>
      <w:r w:rsidRPr="00646E5E">
        <w:rPr>
          <w:rStyle w:val="emailstyle17"/>
          <w:rFonts w:ascii="Times New Roman" w:hAnsi="Times New Roman" w:cs="David"/>
          <w:color w:val="auto"/>
          <w:rtl/>
        </w:rPr>
        <w:t xml:space="preserve"> </w:t>
      </w:r>
      <w:r w:rsidR="00A00D04" w:rsidRPr="00646E5E">
        <w:rPr>
          <w:rStyle w:val="emailstyle17"/>
          <w:rFonts w:ascii="Times New Roman" w:hAnsi="Times New Roman" w:cs="David" w:hint="eastAsia"/>
          <w:color w:val="auto"/>
          <w:rtl/>
        </w:rPr>
        <w:t>כך</w:t>
      </w:r>
      <w:r w:rsidR="00A00D04" w:rsidRPr="00646E5E">
        <w:rPr>
          <w:rStyle w:val="emailstyle17"/>
          <w:rFonts w:ascii="Times New Roman" w:hAnsi="Times New Roman" w:cs="David"/>
          <w:color w:val="auto"/>
          <w:rtl/>
        </w:rPr>
        <w:t>, לדוגמא,</w:t>
      </w:r>
      <w:ins w:id="92" w:author="Shimon" w:date="2019-07-21T15:25:00Z">
        <w:r w:rsidR="00633FAE">
          <w:rPr>
            <w:rStyle w:val="emailstyle17"/>
            <w:rFonts w:ascii="Times New Roman" w:hAnsi="Times New Roman" w:cs="David" w:hint="cs"/>
            <w:color w:val="auto"/>
            <w:rtl/>
          </w:rPr>
          <w:t xml:space="preserve"> החל </w:t>
        </w:r>
      </w:ins>
      <w:del w:id="93" w:author="Shimon" w:date="2019-07-21T15:25:00Z">
        <w:r w:rsidR="00A00D04" w:rsidRPr="00646E5E" w:rsidDel="00633FAE">
          <w:rPr>
            <w:rStyle w:val="emailstyle17"/>
            <w:rFonts w:ascii="Times New Roman" w:hAnsi="Times New Roman" w:cs="David"/>
            <w:color w:val="auto"/>
            <w:rtl/>
          </w:rPr>
          <w:delText xml:space="preserve"> </w:delText>
        </w:r>
        <w:r w:rsidR="00D51CEB" w:rsidRPr="00646E5E" w:rsidDel="00633FAE">
          <w:rPr>
            <w:rStyle w:val="emailstyle17"/>
            <w:rFonts w:ascii="Times New Roman" w:hAnsi="Times New Roman" w:cs="David" w:hint="eastAsia"/>
            <w:color w:val="auto"/>
            <w:rtl/>
          </w:rPr>
          <w:delText>במ</w:delText>
        </w:r>
      </w:del>
      <w:ins w:id="94" w:author="Shimon" w:date="2019-07-21T15:26:00Z">
        <w:r w:rsidR="00633FAE">
          <w:rPr>
            <w:rStyle w:val="emailstyle17"/>
            <w:rFonts w:ascii="Times New Roman" w:hAnsi="Times New Roman" w:cs="David" w:hint="cs"/>
            <w:color w:val="auto"/>
            <w:rtl/>
          </w:rPr>
          <w:t>מ</w:t>
        </w:r>
      </w:ins>
      <w:ins w:id="95" w:author="Shimon" w:date="2019-07-21T15:25:00Z">
        <w:r w:rsidR="00633FAE">
          <w:rPr>
            <w:rStyle w:val="emailstyle17"/>
            <w:rFonts w:ascii="Times New Roman" w:hAnsi="Times New Roman" w:cs="David" w:hint="cs"/>
            <w:color w:val="auto"/>
            <w:rtl/>
          </w:rPr>
          <w:t>אמצ</w:t>
        </w:r>
      </w:ins>
      <w:ins w:id="96" w:author="Shimon" w:date="2019-07-21T15:26:00Z">
        <w:r w:rsidR="00633FAE">
          <w:rPr>
            <w:rStyle w:val="emailstyle17"/>
            <w:rFonts w:ascii="Times New Roman" w:hAnsi="Times New Roman" w:cs="David" w:hint="cs"/>
            <w:color w:val="auto"/>
            <w:rtl/>
          </w:rPr>
          <w:t>ע</w:t>
        </w:r>
      </w:ins>
      <w:ins w:id="97" w:author="Shimon" w:date="2019-07-21T15:25:00Z">
        <w:r w:rsidR="00633FAE">
          <w:rPr>
            <w:rStyle w:val="emailstyle17"/>
            <w:rFonts w:ascii="Times New Roman" w:hAnsi="Times New Roman" w:cs="David" w:hint="cs"/>
            <w:color w:val="auto"/>
            <w:rtl/>
          </w:rPr>
          <w:t xml:space="preserve"> </w:t>
        </w:r>
      </w:ins>
      <w:ins w:id="98" w:author="Shimon" w:date="2019-07-21T15:15:00Z">
        <w:r w:rsidR="009B2DD9">
          <w:rPr>
            <w:rStyle w:val="emailstyle17"/>
            <w:rFonts w:ascii="Times New Roman" w:hAnsi="Times New Roman" w:cs="David" w:hint="cs"/>
            <w:color w:val="auto"/>
            <w:rtl/>
          </w:rPr>
          <w:t xml:space="preserve"> ש</w:t>
        </w:r>
      </w:ins>
      <w:ins w:id="99" w:author="Shimon" w:date="2019-07-21T15:17:00Z">
        <w:r w:rsidR="00633FAE">
          <w:rPr>
            <w:rStyle w:val="emailstyle17"/>
            <w:rFonts w:ascii="Times New Roman" w:hAnsi="Times New Roman" w:cs="David" w:hint="cs"/>
            <w:color w:val="auto"/>
            <w:rtl/>
          </w:rPr>
          <w:t>נ</w:t>
        </w:r>
      </w:ins>
      <w:ins w:id="100" w:author="Shimon" w:date="2019-07-21T15:15:00Z">
        <w:r w:rsidR="009B2DD9">
          <w:rPr>
            <w:rStyle w:val="emailstyle17"/>
            <w:rFonts w:ascii="Times New Roman" w:hAnsi="Times New Roman" w:cs="David" w:hint="cs"/>
            <w:color w:val="auto"/>
            <w:rtl/>
          </w:rPr>
          <w:t xml:space="preserve">ות התשעים </w:t>
        </w:r>
      </w:ins>
      <w:del w:id="101" w:author="Shimon" w:date="2019-07-21T15:15:00Z">
        <w:r w:rsidR="00D51CEB" w:rsidRPr="00646E5E" w:rsidDel="009B2DD9">
          <w:rPr>
            <w:rStyle w:val="emailstyle17"/>
            <w:rFonts w:ascii="Times New Roman" w:hAnsi="Times New Roman" w:cs="David" w:hint="eastAsia"/>
            <w:color w:val="auto"/>
            <w:rtl/>
          </w:rPr>
          <w:delText>הלך</w:delText>
        </w:r>
        <w:r w:rsidR="00D51CEB" w:rsidRPr="00646E5E" w:rsidDel="009B2DD9">
          <w:rPr>
            <w:rStyle w:val="emailstyle17"/>
            <w:rFonts w:ascii="Times New Roman" w:hAnsi="Times New Roman" w:cs="David"/>
            <w:color w:val="auto"/>
            <w:rtl/>
          </w:rPr>
          <w:delText xml:space="preserve"> השנים </w:delText>
        </w:r>
      </w:del>
      <w:r w:rsidR="00D51CEB" w:rsidRPr="00646E5E">
        <w:rPr>
          <w:rStyle w:val="emailstyle17"/>
          <w:rFonts w:ascii="Times New Roman" w:hAnsi="Times New Roman" w:cs="David"/>
          <w:color w:val="auto"/>
          <w:rtl/>
        </w:rPr>
        <w:t xml:space="preserve">שינתה </w:t>
      </w:r>
      <w:del w:id="102" w:author="Shimon" w:date="2019-07-21T15:21:00Z">
        <w:r w:rsidR="00D51CEB" w:rsidRPr="00646E5E" w:rsidDel="00633FAE">
          <w:rPr>
            <w:rStyle w:val="emailstyle17"/>
            <w:rFonts w:ascii="Times New Roman" w:hAnsi="Times New Roman" w:cs="David"/>
            <w:color w:val="auto"/>
            <w:rtl/>
          </w:rPr>
          <w:delText>ה</w:delText>
        </w:r>
      </w:del>
      <w:r w:rsidR="00D51CEB" w:rsidRPr="00646E5E">
        <w:rPr>
          <w:rStyle w:val="emailstyle17"/>
          <w:rFonts w:ascii="Times New Roman" w:hAnsi="Times New Roman" w:cs="David"/>
          <w:color w:val="auto"/>
          <w:rtl/>
        </w:rPr>
        <w:t xml:space="preserve">נתבעת </w:t>
      </w:r>
      <w:ins w:id="103" w:author="Shimon" w:date="2019-07-21T15:21:00Z">
        <w:r w:rsidR="00633FAE">
          <w:rPr>
            <w:rStyle w:val="emailstyle17"/>
            <w:rFonts w:ascii="Times New Roman" w:hAnsi="Times New Roman" w:cs="David" w:hint="cs"/>
            <w:color w:val="auto"/>
            <w:rtl/>
          </w:rPr>
          <w:t xml:space="preserve">2 </w:t>
        </w:r>
      </w:ins>
      <w:r w:rsidR="00D51CEB" w:rsidRPr="00646E5E">
        <w:rPr>
          <w:rStyle w:val="emailstyle17"/>
          <w:rFonts w:ascii="Times New Roman" w:hAnsi="Times New Roman" w:cs="David"/>
          <w:color w:val="auto"/>
          <w:rtl/>
        </w:rPr>
        <w:t xml:space="preserve">את </w:t>
      </w:r>
      <w:r w:rsidR="00633FAE">
        <w:rPr>
          <w:rStyle w:val="emailstyle17"/>
          <w:rFonts w:ascii="Times New Roman" w:hAnsi="Times New Roman" w:cs="David" w:hint="cs"/>
          <w:color w:val="auto"/>
          <w:rtl/>
        </w:rPr>
        <w:t xml:space="preserve">נוסח </w:t>
      </w:r>
      <w:r w:rsidR="00D51CEB" w:rsidRPr="00646E5E">
        <w:rPr>
          <w:rStyle w:val="emailstyle17"/>
          <w:rFonts w:ascii="Times New Roman" w:hAnsi="Times New Roman" w:cs="David"/>
          <w:color w:val="auto"/>
          <w:rtl/>
        </w:rPr>
        <w:t xml:space="preserve">החוזה שהוצע לעובדים </w:t>
      </w:r>
      <w:r w:rsidR="00430A54" w:rsidRPr="00646E5E">
        <w:rPr>
          <w:rStyle w:val="emailstyle17"/>
          <w:rFonts w:ascii="Times New Roman" w:hAnsi="Times New Roman" w:cs="David" w:hint="eastAsia"/>
          <w:color w:val="auto"/>
          <w:rtl/>
        </w:rPr>
        <w:t>אחרים</w:t>
      </w:r>
      <w:del w:id="104" w:author="Shimon" w:date="2019-07-21T15:15:00Z">
        <w:r w:rsidR="00430A54" w:rsidRPr="00646E5E" w:rsidDel="009B2DD9">
          <w:rPr>
            <w:rStyle w:val="emailstyle17"/>
            <w:rFonts w:ascii="Times New Roman" w:hAnsi="Times New Roman" w:cs="David"/>
            <w:color w:val="auto"/>
            <w:rtl/>
          </w:rPr>
          <w:delText>,</w:delText>
        </w:r>
      </w:del>
      <w:r w:rsidR="00430A54"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במעמד</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דומה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לזה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של</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התובע</w:t>
      </w:r>
      <w:ins w:id="105" w:author="Shimon" w:date="2019-07-21T15:27:00Z">
        <w:r w:rsidR="00D859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ins>
      <w:ins w:id="106" w:author="Shimon" w:date="2019-07-21T15:19:00Z">
        <w:r w:rsidR="00633FAE">
          <w:rPr>
            <w:rStyle w:val="emailstyle17"/>
            <w:rFonts w:ascii="Times New Roman" w:hAnsi="Times New Roman" w:cs="David" w:hint="cs"/>
            <w:color w:val="auto"/>
            <w:rtl/>
          </w:rPr>
          <w:t xml:space="preserve"> </w:t>
        </w:r>
      </w:ins>
      <w:del w:id="107" w:author="Shimon" w:date="2019-07-21T15:16:00Z">
        <w:r w:rsidR="00646E5E" w:rsidRPr="00D85911" w:rsidDel="009B2DD9">
          <w:rPr>
            <w:rStyle w:val="emailstyle17"/>
            <w:rFonts w:ascii="Times New Roman" w:hAnsi="Times New Roman" w:cs="David"/>
            <w:color w:val="auto"/>
            <w:rtl/>
          </w:rPr>
          <w:delText xml:space="preserve"> </w:delText>
        </w:r>
      </w:del>
      <w:ins w:id="108" w:author="Shimon" w:date="2019-07-21T15:16:00Z">
        <w:r w:rsidR="009B2DD9" w:rsidRPr="00D85911">
          <w:rPr>
            <w:rStyle w:val="emailstyle17"/>
            <w:rFonts w:ascii="Times New Roman" w:hAnsi="Times New Roman" w:cs="David" w:hint="cs"/>
            <w:color w:val="auto"/>
            <w:rtl/>
          </w:rPr>
          <w:t xml:space="preserve">בעקבות זאת </w:t>
        </w:r>
      </w:ins>
      <w:del w:id="109" w:author="Shimon" w:date="2019-07-21T15:16:00Z">
        <w:r w:rsidR="00646E5E" w:rsidRPr="00D85911" w:rsidDel="009B2DD9">
          <w:rPr>
            <w:rStyle w:val="emailstyle17"/>
            <w:rFonts w:ascii="Times New Roman" w:hAnsi="Times New Roman" w:cs="David"/>
            <w:color w:val="auto"/>
            <w:rtl/>
          </w:rPr>
          <w:delText xml:space="preserve">כאשר </w:delText>
        </w:r>
        <w:r w:rsidRPr="00D85911" w:rsidDel="009B2DD9">
          <w:rPr>
            <w:rStyle w:val="emailstyle17"/>
            <w:rFonts w:ascii="Times New Roman" w:hAnsi="Times New Roman" w:cs="David" w:hint="cs"/>
            <w:color w:val="auto"/>
            <w:rtl/>
          </w:rPr>
          <w:delText xml:space="preserve">עוד </w:delText>
        </w:r>
        <w:r w:rsidR="00D51CEB" w:rsidRPr="00D85911" w:rsidDel="009B2DD9">
          <w:rPr>
            <w:rStyle w:val="emailstyle17"/>
            <w:rFonts w:ascii="Times New Roman" w:hAnsi="Times New Roman" w:cs="David" w:hint="cs"/>
            <w:color w:val="auto"/>
            <w:rtl/>
          </w:rPr>
          <w:delText>בשנת 1995</w:delText>
        </w:r>
      </w:del>
      <w:r w:rsidR="00D51CEB" w:rsidRPr="00D85911">
        <w:rPr>
          <w:rStyle w:val="emailstyle17"/>
          <w:rFonts w:ascii="Times New Roman" w:hAnsi="Times New Roman" w:cs="David" w:hint="cs"/>
          <w:color w:val="auto"/>
          <w:rtl/>
        </w:rPr>
        <w:t xml:space="preserve"> פנה סגן נציב שרות </w:t>
      </w:r>
      <w:r w:rsidR="00A23774" w:rsidRPr="00D85911">
        <w:rPr>
          <w:rStyle w:val="emailstyle17"/>
          <w:rFonts w:ascii="Times New Roman" w:hAnsi="Times New Roman" w:cs="David" w:hint="cs"/>
          <w:color w:val="auto"/>
          <w:rtl/>
        </w:rPr>
        <w:t xml:space="preserve">המדינה </w:t>
      </w:r>
      <w:ins w:id="110" w:author="Shimon" w:date="2019-07-21T15:16:00Z">
        <w:r w:rsidR="009B2DD9" w:rsidRPr="00D85911">
          <w:rPr>
            <w:rStyle w:val="emailstyle17"/>
            <w:rFonts w:ascii="Times New Roman" w:hAnsi="Times New Roman" w:cs="David" w:hint="cs"/>
            <w:color w:val="auto"/>
            <w:rtl/>
          </w:rPr>
          <w:t xml:space="preserve">בשנת 1995 </w:t>
        </w:r>
      </w:ins>
      <w:r w:rsidRPr="00D85911">
        <w:rPr>
          <w:rStyle w:val="emailstyle17"/>
          <w:rFonts w:ascii="Times New Roman" w:hAnsi="Times New Roman" w:cs="David" w:hint="cs"/>
          <w:color w:val="auto"/>
          <w:rtl/>
        </w:rPr>
        <w:t xml:space="preserve">לתובע, </w:t>
      </w:r>
      <w:r w:rsidR="00D51CEB" w:rsidRPr="00D85911">
        <w:rPr>
          <w:rStyle w:val="emailstyle17"/>
          <w:rFonts w:ascii="Times New Roman" w:hAnsi="Times New Roman" w:cs="David" w:hint="cs"/>
          <w:color w:val="auto"/>
          <w:rtl/>
        </w:rPr>
        <w:t>וביקש לשנות את מנגנון הארכת תוקפו של החוזה</w:t>
      </w:r>
      <w:ins w:id="111" w:author="Shimon" w:date="2019-07-21T15:29:00Z">
        <w:r w:rsidR="00D85911" w:rsidRPr="00D85911">
          <w:rPr>
            <w:rStyle w:val="emailstyle17"/>
            <w:rFonts w:ascii="Times New Roman" w:hAnsi="Times New Roman" w:cs="David" w:hint="cs"/>
            <w:color w:val="auto"/>
            <w:rtl/>
          </w:rPr>
          <w:t xml:space="preserve"> שבידו</w:t>
        </w:r>
      </w:ins>
      <w:r w:rsidR="00D51CEB" w:rsidRPr="00D85911">
        <w:rPr>
          <w:rStyle w:val="emailstyle17"/>
          <w:rFonts w:ascii="Times New Roman" w:hAnsi="Times New Roman" w:cs="David" w:hint="cs"/>
          <w:color w:val="auto"/>
          <w:rtl/>
        </w:rPr>
        <w:t xml:space="preserve">, כך </w:t>
      </w:r>
      <w:r w:rsidR="00AF11A6" w:rsidRPr="00D85911">
        <w:rPr>
          <w:rStyle w:val="emailstyle17"/>
          <w:rFonts w:ascii="Times New Roman" w:hAnsi="Times New Roman" w:cs="David" w:hint="cs"/>
          <w:color w:val="auto"/>
          <w:rtl/>
        </w:rPr>
        <w:t>ש</w:t>
      </w:r>
      <w:r w:rsidR="00D51CEB" w:rsidRPr="00D859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D85911">
        <w:rPr>
          <w:rStyle w:val="emailstyle17"/>
          <w:rFonts w:ascii="Times New Roman" w:hAnsi="Times New Roman" w:cs="David" w:hint="cs"/>
          <w:color w:val="auto"/>
          <w:rtl/>
        </w:rPr>
        <w:t xml:space="preserve"> </w:t>
      </w:r>
      <w:del w:id="112" w:author="Shimon" w:date="2019-07-21T15:17:00Z">
        <w:r w:rsidR="00A23774" w:rsidRPr="00D85911" w:rsidDel="00633FAE">
          <w:rPr>
            <w:rStyle w:val="emailstyle17"/>
            <w:rFonts w:ascii="Times New Roman" w:hAnsi="Times New Roman" w:cs="David" w:hint="cs"/>
            <w:color w:val="auto"/>
            <w:rtl/>
          </w:rPr>
          <w:delText>עליהם חתמו</w:delText>
        </w:r>
      </w:del>
      <w:r w:rsidR="00A23774" w:rsidRPr="00D85911">
        <w:rPr>
          <w:rStyle w:val="emailstyle17"/>
          <w:rFonts w:ascii="Times New Roman" w:hAnsi="Times New Roman" w:cs="David" w:hint="cs"/>
          <w:color w:val="auto"/>
          <w:rtl/>
        </w:rPr>
        <w:t xml:space="preserve"> </w:t>
      </w:r>
      <w:ins w:id="113" w:author="Shimon" w:date="2019-07-21T15:17:00Z">
        <w:r w:rsidR="00633FAE" w:rsidRPr="00D85911">
          <w:rPr>
            <w:rStyle w:val="emailstyle17"/>
            <w:rFonts w:ascii="Times New Roman" w:hAnsi="Times New Roman" w:cs="David" w:hint="cs"/>
            <w:color w:val="auto"/>
            <w:rtl/>
          </w:rPr>
          <w:t>ל</w:t>
        </w:r>
      </w:ins>
      <w:del w:id="114" w:author="Shimon" w:date="2019-07-21T15:17:00Z">
        <w:r w:rsidR="00A23774" w:rsidRPr="00D85911" w:rsidDel="00633FAE">
          <w:rPr>
            <w:rStyle w:val="emailstyle17"/>
            <w:rFonts w:ascii="Times New Roman" w:hAnsi="Times New Roman" w:cs="David" w:hint="cs"/>
            <w:color w:val="auto"/>
            <w:rtl/>
          </w:rPr>
          <w:delText>ה</w:delText>
        </w:r>
      </w:del>
      <w:r w:rsidR="00A23774" w:rsidRPr="00D85911">
        <w:rPr>
          <w:rStyle w:val="emailstyle17"/>
          <w:rFonts w:ascii="Times New Roman" w:hAnsi="Times New Roman" w:cs="David" w:hint="cs"/>
          <w:color w:val="auto"/>
          <w:rtl/>
        </w:rPr>
        <w:t>בכירים</w:t>
      </w:r>
      <w:r w:rsidR="00D51CEB" w:rsidRPr="00D85911">
        <w:rPr>
          <w:rStyle w:val="emailstyle17"/>
          <w:rFonts w:ascii="Times New Roman" w:hAnsi="Times New Roman" w:cs="David" w:hint="cs"/>
          <w:color w:val="auto"/>
          <w:rtl/>
        </w:rPr>
        <w:t>)</w:t>
      </w:r>
      <w:r w:rsidR="00A23774" w:rsidRPr="00D85911">
        <w:rPr>
          <w:rStyle w:val="emailstyle17"/>
          <w:rFonts w:ascii="Times New Roman" w:hAnsi="Times New Roman" w:cs="David" w:hint="cs"/>
          <w:color w:val="auto"/>
          <w:rtl/>
        </w:rPr>
        <w:t xml:space="preserve"> בתמורה לשינוי תנאי הפרישה</w:t>
      </w:r>
      <w:ins w:id="115" w:author="Shimon" w:date="2019-07-21T15:29:00Z">
        <w:r w:rsidR="00D85911" w:rsidRPr="00D85911">
          <w:rPr>
            <w:rStyle w:val="emailstyle17"/>
            <w:rFonts w:ascii="Times New Roman" w:hAnsi="Times New Roman" w:cs="David" w:hint="cs"/>
            <w:color w:val="auto"/>
            <w:rtl/>
          </w:rPr>
          <w:t>.</w:t>
        </w:r>
      </w:ins>
      <w:del w:id="116" w:author="Shimon" w:date="2019-07-21T15:29:00Z">
        <w:r w:rsidR="00A23774" w:rsidRPr="00D85911" w:rsidDel="00D85911">
          <w:rPr>
            <w:rStyle w:val="emailstyle17"/>
            <w:rFonts w:ascii="Times New Roman" w:hAnsi="Times New Roman" w:cs="David" w:hint="cs"/>
            <w:color w:val="auto"/>
            <w:rtl/>
          </w:rPr>
          <w:delText xml:space="preserve"> </w:delText>
        </w:r>
      </w:del>
      <w:del w:id="117" w:author="Shimon" w:date="2019-07-21T15:30:00Z">
        <w:r w:rsidR="00A23774" w:rsidRPr="00D85911" w:rsidDel="00D85911">
          <w:rPr>
            <w:rStyle w:val="emailstyle17"/>
            <w:rFonts w:ascii="Times New Roman" w:hAnsi="Times New Roman" w:cs="David" w:hint="cs"/>
            <w:color w:val="auto"/>
            <w:rtl/>
          </w:rPr>
          <w:delText>(</w:delText>
        </w:r>
      </w:del>
      <w:ins w:id="118" w:author="Shimon" w:date="2019-07-23T13:12:00Z">
        <w:r w:rsidR="00EE4B7B">
          <w:rPr>
            <w:rStyle w:val="emailstyle17"/>
            <w:rFonts w:ascii="Times New Roman" w:hAnsi="Times New Roman" w:cs="David" w:hint="cs"/>
            <w:color w:val="auto"/>
            <w:rtl/>
          </w:rPr>
          <w:t xml:space="preserve"> </w:t>
        </w:r>
      </w:ins>
      <w:ins w:id="119" w:author="Shimon" w:date="2019-07-23T13:11:00Z">
        <w:r w:rsidR="00EE4B7B">
          <w:rPr>
            <w:rStyle w:val="emailstyle17"/>
            <w:rFonts w:ascii="Times New Roman" w:hAnsi="Times New Roman" w:cs="David" w:hint="cs"/>
            <w:color w:val="auto"/>
            <w:rtl/>
          </w:rPr>
          <w:t>50% מהפ</w:t>
        </w:r>
      </w:ins>
      <w:ins w:id="120" w:author="Shimon" w:date="2019-07-21T15:30:00Z">
        <w:r w:rsidR="00D85911" w:rsidRPr="00D85911">
          <w:rPr>
            <w:rStyle w:val="emailstyle17"/>
            <w:rFonts w:ascii="Times New Roman" w:hAnsi="Times New Roman" w:cs="David" w:hint="cs"/>
            <w:color w:val="auto"/>
            <w:rtl/>
          </w:rPr>
          <w:t xml:space="preserve">נסיה </w:t>
        </w:r>
      </w:ins>
      <w:ins w:id="121" w:author="Shimon" w:date="2019-07-23T13:11:00Z">
        <w:r w:rsidR="00EE4B7B">
          <w:rPr>
            <w:rStyle w:val="emailstyle17"/>
            <w:rFonts w:ascii="Times New Roman" w:hAnsi="Times New Roman" w:cs="David" w:hint="cs"/>
            <w:color w:val="auto"/>
            <w:rtl/>
          </w:rPr>
          <w:t xml:space="preserve">תהיה </w:t>
        </w:r>
      </w:ins>
      <w:ins w:id="122" w:author="Shimon" w:date="2019-07-23T13:38:00Z">
        <w:r w:rsidR="00337EAF">
          <w:rPr>
            <w:rStyle w:val="emailstyle17"/>
            <w:rFonts w:ascii="Times New Roman" w:hAnsi="Times New Roman" w:cs="David" w:hint="cs"/>
            <w:color w:val="auto"/>
            <w:rtl/>
          </w:rPr>
          <w:t xml:space="preserve">תמיד </w:t>
        </w:r>
      </w:ins>
      <w:ins w:id="123" w:author="Shimon" w:date="2019-07-23T13:11:00Z">
        <w:r w:rsidR="00EE4B7B">
          <w:rPr>
            <w:rStyle w:val="emailstyle17"/>
            <w:rFonts w:ascii="Times New Roman" w:hAnsi="Times New Roman" w:cs="David" w:hint="cs"/>
            <w:color w:val="auto"/>
            <w:rtl/>
          </w:rPr>
          <w:t xml:space="preserve">לפי משכורת </w:t>
        </w:r>
      </w:ins>
      <w:ins w:id="124" w:author="Shimon" w:date="2019-07-23T13:12:00Z">
        <w:r w:rsidR="00EE4B7B">
          <w:rPr>
            <w:rStyle w:val="emailstyle17"/>
            <w:rFonts w:ascii="Times New Roman" w:hAnsi="Times New Roman" w:cs="David" w:hint="cs"/>
            <w:color w:val="auto"/>
            <w:rtl/>
          </w:rPr>
          <w:t>החוזה הגבוהה</w:t>
        </w:r>
      </w:ins>
      <w:ins w:id="125" w:author="Shimon" w:date="2019-07-23T13:14:00Z">
        <w:r w:rsidR="00EE4B7B">
          <w:rPr>
            <w:rStyle w:val="emailstyle17"/>
            <w:rFonts w:ascii="Times New Roman" w:hAnsi="Times New Roman" w:cs="David" w:hint="cs"/>
            <w:color w:val="auto"/>
            <w:rtl/>
          </w:rPr>
          <w:t>,</w:t>
        </w:r>
      </w:ins>
      <w:ins w:id="126" w:author="Shimon" w:date="2019-07-23T13:12:00Z">
        <w:r w:rsidR="00EE4B7B">
          <w:rPr>
            <w:rStyle w:val="emailstyle17"/>
            <w:rFonts w:ascii="Times New Roman" w:hAnsi="Times New Roman" w:cs="David" w:hint="cs"/>
            <w:color w:val="auto"/>
            <w:rtl/>
          </w:rPr>
          <w:t xml:space="preserve"> גם אם תקופת העבודה בחוז</w:t>
        </w:r>
      </w:ins>
      <w:ins w:id="127" w:author="Shimon" w:date="2019-07-23T13:13:00Z">
        <w:r w:rsidR="00EE4B7B">
          <w:rPr>
            <w:rStyle w:val="emailstyle17"/>
            <w:rFonts w:ascii="Times New Roman" w:hAnsi="Times New Roman" w:cs="David" w:hint="cs"/>
            <w:color w:val="auto"/>
            <w:rtl/>
          </w:rPr>
          <w:t>ה תהיה פחות ממחצית תקופת השרות הכוללת).</w:t>
        </w:r>
      </w:ins>
      <w:del w:id="128" w:author="Shimon" w:date="2019-07-21T15:31:00Z">
        <w:r w:rsidR="00A23774" w:rsidRPr="00D85911" w:rsidDel="00D85911">
          <w:rPr>
            <w:rStyle w:val="emailstyle17"/>
            <w:rFonts w:ascii="Times New Roman" w:hAnsi="Times New Roman" w:cs="David" w:hint="cs"/>
            <w:color w:val="auto"/>
            <w:rtl/>
          </w:rPr>
          <w:delText xml:space="preserve">כך </w:delText>
        </w:r>
      </w:del>
    </w:p>
    <w:p w14:paraId="497C2561" w14:textId="61A61FDE" w:rsidR="00D51CEB" w:rsidRPr="00D85911" w:rsidRDefault="00A23774" w:rsidP="00002ADC">
      <w:pPr>
        <w:pStyle w:val="11"/>
        <w:spacing w:before="0" w:after="120" w:line="360" w:lineRule="auto"/>
        <w:ind w:left="523" w:right="357" w:hanging="142"/>
        <w:rPr>
          <w:rStyle w:val="emailstyle17"/>
          <w:rFonts w:ascii="Times New Roman" w:hAnsi="Times New Roman" w:cs="David"/>
          <w:color w:val="auto"/>
          <w:rtl/>
        </w:rPr>
        <w:pPrChange w:id="129" w:author="Shimon" w:date="2019-07-23T18:53:00Z">
          <w:pPr>
            <w:pStyle w:val="11"/>
            <w:numPr>
              <w:numId w:val="14"/>
            </w:numPr>
            <w:tabs>
              <w:tab w:val="num" w:pos="1440"/>
            </w:tabs>
            <w:spacing w:before="0" w:after="240" w:line="360" w:lineRule="auto"/>
            <w:ind w:left="1440" w:hanging="360"/>
          </w:pPr>
        </w:pPrChange>
      </w:pPr>
      <w:r w:rsidRPr="00D85911">
        <w:rPr>
          <w:rStyle w:val="emailstyle17"/>
          <w:rFonts w:ascii="Times New Roman" w:hAnsi="Times New Roman" w:cs="David" w:hint="cs"/>
          <w:color w:val="auto"/>
          <w:rtl/>
        </w:rPr>
        <w:t>התובע</w:t>
      </w:r>
      <w:del w:id="130" w:author="Shimon" w:date="2019-07-21T15:33:00Z">
        <w:r w:rsidRPr="00D85911" w:rsidDel="00D85911">
          <w:rPr>
            <w:rStyle w:val="emailstyle17"/>
            <w:rFonts w:ascii="Times New Roman" w:hAnsi="Times New Roman" w:cs="David" w:hint="cs"/>
            <w:color w:val="auto"/>
            <w:rtl/>
          </w:rPr>
          <w:delText xml:space="preserve"> </w:delText>
        </w:r>
      </w:del>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ins w:id="131" w:author="Shimon" w:date="2019-07-23T13:07:00Z">
        <w:r w:rsidR="00EE4B7B">
          <w:rPr>
            <w:rStyle w:val="emailstyle17"/>
            <w:rFonts w:ascii="Times New Roman" w:hAnsi="Times New Roman" w:cs="David" w:hint="cs"/>
            <w:b/>
            <w:bCs/>
            <w:color w:val="auto"/>
            <w:rtl/>
          </w:rPr>
          <w:t xml:space="preserve">, </w:t>
        </w:r>
      </w:ins>
      <w:ins w:id="132" w:author="Shimon" w:date="2019-07-23T13:08:00Z">
        <w:r w:rsidR="00C461DF">
          <w:rPr>
            <w:rStyle w:val="emailstyle17"/>
            <w:rFonts w:ascii="Times New Roman" w:hAnsi="Times New Roman" w:cs="David" w:hint="cs"/>
            <w:color w:val="auto"/>
            <w:rtl/>
          </w:rPr>
          <w:t xml:space="preserve">בין היתר </w:t>
        </w:r>
      </w:ins>
      <w:ins w:id="133" w:author="Shimon" w:date="2019-07-23T13:32:00Z">
        <w:r w:rsidR="00E33AF7">
          <w:rPr>
            <w:rStyle w:val="emailstyle17"/>
            <w:rFonts w:ascii="Times New Roman" w:hAnsi="Times New Roman" w:cs="David" w:hint="cs"/>
            <w:color w:val="auto"/>
            <w:rtl/>
          </w:rPr>
          <w:t xml:space="preserve">מאחר והוא ציפה לקריירה ארוכת שנים </w:t>
        </w:r>
      </w:ins>
      <w:ins w:id="134" w:author="Shimon" w:date="2019-07-23T18:48:00Z">
        <w:r w:rsidR="00BB4FE9">
          <w:rPr>
            <w:rStyle w:val="emailstyle17"/>
            <w:rFonts w:ascii="Times New Roman" w:hAnsi="Times New Roman" w:cs="David" w:hint="cs"/>
            <w:color w:val="auto"/>
            <w:rtl/>
          </w:rPr>
          <w:t>שתקופת עבודתו בחוזה תהיה ארוכה יותר מתקופת עבודתו בכתב מינוי,</w:t>
        </w:r>
      </w:ins>
      <w:ins w:id="135" w:author="Shimon" w:date="2019-07-23T13:32:00Z">
        <w:r w:rsidR="00E33AF7">
          <w:rPr>
            <w:rStyle w:val="emailstyle17"/>
            <w:rFonts w:ascii="Times New Roman" w:hAnsi="Times New Roman" w:cs="David" w:hint="cs"/>
            <w:color w:val="auto"/>
            <w:rtl/>
          </w:rPr>
          <w:t xml:space="preserve"> ו</w:t>
        </w:r>
      </w:ins>
      <w:ins w:id="136" w:author="Shimon" w:date="2019-07-23T18:52:00Z">
        <w:r w:rsidR="00BB4FE9">
          <w:rPr>
            <w:rStyle w:val="emailstyle17"/>
            <w:rFonts w:ascii="Times New Roman" w:hAnsi="Times New Roman" w:cs="David" w:hint="cs"/>
            <w:color w:val="auto"/>
            <w:rtl/>
          </w:rPr>
          <w:t xml:space="preserve">במקרה כזה </w:t>
        </w:r>
        <w:r w:rsidR="00BB4FE9">
          <w:rPr>
            <w:rStyle w:val="emailstyle17"/>
            <w:rFonts w:ascii="Times New Roman" w:hAnsi="Times New Roman" w:cs="David"/>
            <w:color w:val="auto"/>
            <w:rtl/>
          </w:rPr>
          <w:t>–</w:t>
        </w:r>
        <w:r w:rsidR="00BB4FE9">
          <w:rPr>
            <w:rStyle w:val="emailstyle17"/>
            <w:rFonts w:ascii="Times New Roman" w:hAnsi="Times New Roman" w:cs="David" w:hint="cs"/>
            <w:color w:val="auto"/>
            <w:rtl/>
          </w:rPr>
          <w:t>כפי שאכן התרחש-</w:t>
        </w:r>
      </w:ins>
      <w:ins w:id="137" w:author="Shimon" w:date="2019-07-23T13:32:00Z">
        <w:r w:rsidR="00E33AF7">
          <w:rPr>
            <w:rStyle w:val="emailstyle17"/>
            <w:rFonts w:ascii="Times New Roman" w:hAnsi="Times New Roman" w:cs="David" w:hint="cs"/>
            <w:color w:val="auto"/>
            <w:rtl/>
          </w:rPr>
          <w:t>ה</w:t>
        </w:r>
      </w:ins>
      <w:ins w:id="138" w:author="Shimon" w:date="2019-07-23T13:34:00Z">
        <w:r w:rsidR="00E33AF7">
          <w:rPr>
            <w:rStyle w:val="emailstyle17"/>
            <w:rFonts w:ascii="Times New Roman" w:hAnsi="Times New Roman" w:cs="David" w:hint="cs"/>
            <w:color w:val="auto"/>
            <w:rtl/>
          </w:rPr>
          <w:t>"</w:t>
        </w:r>
      </w:ins>
      <w:ins w:id="139" w:author="Shimon" w:date="2019-07-23T13:32:00Z">
        <w:r w:rsidR="00E33AF7">
          <w:rPr>
            <w:rStyle w:val="emailstyle17"/>
            <w:rFonts w:ascii="Times New Roman" w:hAnsi="Times New Roman" w:cs="David" w:hint="cs"/>
            <w:color w:val="auto"/>
            <w:rtl/>
          </w:rPr>
          <w:t>שיפור</w:t>
        </w:r>
      </w:ins>
      <w:ins w:id="140" w:author="Shimon" w:date="2019-07-23T13:34:00Z">
        <w:r w:rsidR="00E33AF7">
          <w:rPr>
            <w:rStyle w:val="emailstyle17"/>
            <w:rFonts w:ascii="Times New Roman" w:hAnsi="Times New Roman" w:cs="David" w:hint="cs"/>
            <w:color w:val="auto"/>
            <w:rtl/>
          </w:rPr>
          <w:t>"</w:t>
        </w:r>
      </w:ins>
      <w:ins w:id="141" w:author="Shimon" w:date="2019-07-23T13:32:00Z">
        <w:r w:rsidR="00E33AF7">
          <w:rPr>
            <w:rStyle w:val="emailstyle17"/>
            <w:rFonts w:ascii="Times New Roman" w:hAnsi="Times New Roman" w:cs="David" w:hint="cs"/>
            <w:color w:val="auto"/>
            <w:rtl/>
          </w:rPr>
          <w:t xml:space="preserve"> </w:t>
        </w:r>
      </w:ins>
      <w:ins w:id="142" w:author="Shimon" w:date="2019-07-23T13:35:00Z">
        <w:r w:rsidR="00E33AF7">
          <w:rPr>
            <w:rStyle w:val="emailstyle17"/>
            <w:rFonts w:ascii="Times New Roman" w:hAnsi="Times New Roman" w:cs="David" w:hint="cs"/>
            <w:color w:val="auto"/>
            <w:rtl/>
          </w:rPr>
          <w:t xml:space="preserve">המוצע </w:t>
        </w:r>
      </w:ins>
      <w:ins w:id="143" w:author="Shimon" w:date="2019-07-23T18:49:00Z">
        <w:r w:rsidR="00BB4FE9">
          <w:rPr>
            <w:rStyle w:val="emailstyle17"/>
            <w:rFonts w:ascii="Times New Roman" w:hAnsi="Times New Roman" w:cs="David" w:hint="cs"/>
            <w:color w:val="auto"/>
            <w:rtl/>
          </w:rPr>
          <w:t>(</w:t>
        </w:r>
      </w:ins>
      <w:ins w:id="144" w:author="Shimon" w:date="2019-07-23T18:51:00Z">
        <w:r w:rsidR="00BB4FE9">
          <w:rPr>
            <w:rStyle w:val="emailstyle17"/>
            <w:rFonts w:ascii="Times New Roman" w:hAnsi="Times New Roman" w:cs="David" w:hint="cs"/>
            <w:color w:val="auto"/>
            <w:rtl/>
          </w:rPr>
          <w:t>50/50)</w:t>
        </w:r>
      </w:ins>
      <w:ins w:id="145" w:author="Shimon" w:date="2019-07-23T18:52:00Z">
        <w:r w:rsidR="00002ADC">
          <w:rPr>
            <w:rStyle w:val="emailstyle17"/>
            <w:rFonts w:ascii="Times New Roman" w:hAnsi="Times New Roman" w:cs="David" w:hint="cs"/>
            <w:color w:val="auto"/>
            <w:rtl/>
          </w:rPr>
          <w:t xml:space="preserve"> היה מונע ממנו </w:t>
        </w:r>
      </w:ins>
      <w:ins w:id="146" w:author="Shimon" w:date="2019-07-23T18:49:00Z">
        <w:r w:rsidR="00BB4FE9">
          <w:rPr>
            <w:rStyle w:val="emailstyle17"/>
            <w:rFonts w:ascii="Times New Roman" w:hAnsi="Times New Roman" w:cs="David" w:hint="cs"/>
            <w:color w:val="auto"/>
            <w:rtl/>
          </w:rPr>
          <w:t xml:space="preserve"> </w:t>
        </w:r>
      </w:ins>
      <w:ins w:id="147" w:author="Shimon" w:date="2019-07-23T13:32:00Z">
        <w:r w:rsidR="00E33AF7">
          <w:rPr>
            <w:rStyle w:val="emailstyle17"/>
            <w:rFonts w:ascii="Times New Roman" w:hAnsi="Times New Roman" w:cs="David" w:hint="cs"/>
            <w:color w:val="auto"/>
            <w:rtl/>
          </w:rPr>
          <w:t>ה</w:t>
        </w:r>
      </w:ins>
      <w:ins w:id="148" w:author="Shimon" w:date="2019-07-23T13:33:00Z">
        <w:r w:rsidR="00E33AF7">
          <w:rPr>
            <w:rStyle w:val="emailstyle17"/>
            <w:rFonts w:ascii="Times New Roman" w:hAnsi="Times New Roman" w:cs="David" w:hint="cs"/>
            <w:color w:val="auto"/>
            <w:rtl/>
          </w:rPr>
          <w:t xml:space="preserve">יה </w:t>
        </w:r>
      </w:ins>
      <w:ins w:id="149" w:author="Shimon" w:date="2019-07-23T13:35:00Z">
        <w:r w:rsidR="00E33AF7" w:rsidRPr="00002ADC">
          <w:rPr>
            <w:rStyle w:val="emailstyle17"/>
            <w:rFonts w:ascii="Times New Roman" w:hAnsi="Times New Roman" w:cs="David" w:hint="cs"/>
            <w:color w:val="auto"/>
            <w:u w:val="single"/>
            <w:rtl/>
            <w:rPrChange w:id="150" w:author="Shimon" w:date="2019-07-23T18:53:00Z">
              <w:rPr>
                <w:rStyle w:val="emailstyle17"/>
                <w:rFonts w:ascii="Times New Roman" w:hAnsi="Times New Roman" w:cs="David" w:hint="cs"/>
                <w:color w:val="auto"/>
                <w:rtl/>
              </w:rPr>
            </w:rPrChange>
          </w:rPr>
          <w:t>מקטין</w:t>
        </w:r>
        <w:r w:rsidR="00E33AF7">
          <w:rPr>
            <w:rStyle w:val="emailstyle17"/>
            <w:rFonts w:ascii="Times New Roman" w:hAnsi="Times New Roman" w:cs="David" w:hint="cs"/>
            <w:color w:val="auto"/>
            <w:rtl/>
          </w:rPr>
          <w:t xml:space="preserve"> את הפנסיה של התובע</w:t>
        </w:r>
      </w:ins>
      <w:ins w:id="151" w:author="Shimon" w:date="2019-07-23T13:34:00Z">
        <w:r w:rsidR="00E33AF7">
          <w:rPr>
            <w:rStyle w:val="emailstyle17"/>
            <w:rFonts w:ascii="Times New Roman" w:hAnsi="Times New Roman" w:cs="David" w:hint="cs"/>
            <w:color w:val="auto"/>
            <w:rtl/>
          </w:rPr>
          <w:t xml:space="preserve"> </w:t>
        </w:r>
      </w:ins>
      <w:ins w:id="152" w:author="Shimon" w:date="2019-07-23T18:53:00Z">
        <w:r w:rsidR="00002ADC">
          <w:rPr>
            <w:rStyle w:val="emailstyle17"/>
            <w:rFonts w:ascii="Times New Roman" w:hAnsi="Times New Roman" w:cs="David" w:hint="cs"/>
            <w:color w:val="auto"/>
            <w:rtl/>
          </w:rPr>
          <w:t>עבור תקופת החוזה</w:t>
        </w:r>
      </w:ins>
      <w:del w:id="153" w:author="Shimon" w:date="2019-07-23T13:07:00Z">
        <w:r w:rsidRPr="00D85911" w:rsidDel="00EE4B7B">
          <w:rPr>
            <w:rStyle w:val="emailstyle17"/>
            <w:rFonts w:ascii="Times New Roman" w:hAnsi="Times New Roman" w:cs="David" w:hint="cs"/>
            <w:color w:val="auto"/>
            <w:rtl/>
          </w:rPr>
          <w:delText xml:space="preserve"> </w:delText>
        </w:r>
      </w:del>
      <w:r w:rsidR="00582D11" w:rsidRPr="00D85911">
        <w:rPr>
          <w:rStyle w:val="emailstyle17"/>
          <w:rFonts w:ascii="Times New Roman" w:hAnsi="Times New Roman" w:cs="David" w:hint="eastAsia"/>
          <w:b/>
          <w:bCs/>
          <w:color w:val="auto"/>
          <w:rtl/>
        </w:rPr>
        <w:t>ו</w:t>
      </w:r>
      <w:r w:rsidR="00D51CEB" w:rsidRPr="00D85911">
        <w:rPr>
          <w:rStyle w:val="emailstyle17"/>
          <w:rFonts w:ascii="Times New Roman" w:hAnsi="Times New Roman" w:cs="David" w:hint="eastAsia"/>
          <w:b/>
          <w:bCs/>
          <w:color w:val="auto"/>
          <w:rtl/>
        </w:rPr>
        <w:t>החוזה</w:t>
      </w:r>
      <w:r w:rsidR="00D51CEB" w:rsidRPr="00D85911">
        <w:rPr>
          <w:rStyle w:val="emailstyle17"/>
          <w:rFonts w:ascii="Times New Roman" w:hAnsi="Times New Roman" w:cs="David"/>
          <w:b/>
          <w:bCs/>
          <w:color w:val="auto"/>
          <w:rtl/>
        </w:rPr>
        <w:t xml:space="preserve"> נשאר בנוסחו המקורי</w:t>
      </w:r>
      <w:r w:rsidR="00D51CEB" w:rsidRPr="00D85911">
        <w:rPr>
          <w:rStyle w:val="emailstyle17"/>
          <w:rFonts w:ascii="Times New Roman" w:hAnsi="Times New Roman" w:cs="David" w:hint="cs"/>
          <w:color w:val="auto"/>
          <w:rtl/>
        </w:rPr>
        <w:t>. ה</w:t>
      </w:r>
      <w:r w:rsidR="00726756" w:rsidRPr="00D85911">
        <w:rPr>
          <w:rStyle w:val="emailstyle17"/>
          <w:rFonts w:ascii="Times New Roman" w:hAnsi="Times New Roman" w:cs="David" w:hint="cs"/>
          <w:color w:val="auto"/>
          <w:rtl/>
        </w:rPr>
        <w:t>נתבעת</w:t>
      </w:r>
      <w:r w:rsidR="00D51CEB"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00D51CEB"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Pr="00D85911">
        <w:rPr>
          <w:rStyle w:val="emailstyle17"/>
          <w:rFonts w:ascii="Times New Roman" w:hAnsi="Times New Roman" w:cs="David" w:hint="cs"/>
          <w:color w:val="auto"/>
          <w:rtl/>
        </w:rPr>
        <w:t>.</w:t>
      </w:r>
    </w:p>
    <w:p w14:paraId="788D5FCC" w14:textId="3DF64443" w:rsidR="00726756" w:rsidRPr="00A23FC8" w:rsidRDefault="00A23FC8" w:rsidP="00002ADC">
      <w:pPr>
        <w:pStyle w:val="11"/>
        <w:numPr>
          <w:ilvl w:val="0"/>
          <w:numId w:val="14"/>
        </w:numPr>
        <w:spacing w:before="0" w:after="240" w:line="360" w:lineRule="auto"/>
        <w:ind w:right="0"/>
        <w:rPr>
          <w:rStyle w:val="emailstyle17"/>
          <w:rFonts w:ascii="Times New Roman" w:hAnsi="Times New Roman" w:cs="David"/>
          <w:color w:val="auto"/>
        </w:rPr>
      </w:pPr>
      <w:r w:rsidRPr="00A23FC8">
        <w:rPr>
          <w:rStyle w:val="emailstyle17"/>
          <w:rFonts w:ascii="Times New Roman" w:hAnsi="Times New Roman" w:cs="David" w:hint="cs"/>
          <w:color w:val="auto"/>
          <w:rtl/>
        </w:rPr>
        <w:t>ו</w:t>
      </w:r>
      <w:r w:rsidR="00726756" w:rsidRPr="00A23FC8">
        <w:rPr>
          <w:rStyle w:val="emailstyle17"/>
          <w:rFonts w:ascii="Times New Roman" w:hAnsi="Times New Roman" w:cs="David" w:hint="cs"/>
          <w:color w:val="auto"/>
          <w:rtl/>
        </w:rPr>
        <w:t>דוגמא נוספת, מהעת הקרובה יותר</w:t>
      </w:r>
      <w:r w:rsidR="00D81763">
        <w:rPr>
          <w:rStyle w:val="emailstyle17"/>
          <w:rFonts w:ascii="Times New Roman" w:hAnsi="Times New Roman" w:cs="David" w:hint="cs"/>
          <w:color w:val="auto"/>
          <w:rtl/>
        </w:rPr>
        <w:t xml:space="preserve">: </w:t>
      </w:r>
      <w:r w:rsidR="00A23774">
        <w:rPr>
          <w:rStyle w:val="emailstyle17"/>
          <w:rFonts w:ascii="Times New Roman" w:hAnsi="Times New Roman" w:cs="David" w:hint="cs"/>
          <w:color w:val="auto"/>
          <w:rtl/>
        </w:rPr>
        <w:t>לאחר שעלתה</w:t>
      </w:r>
      <w:r w:rsidR="00D81763">
        <w:rPr>
          <w:rStyle w:val="emailstyle17"/>
          <w:rFonts w:ascii="Times New Roman" w:hAnsi="Times New Roman" w:cs="David" w:hint="cs"/>
          <w:color w:val="auto"/>
          <w:rtl/>
        </w:rPr>
        <w:t xml:space="preserve"> </w:t>
      </w:r>
      <w:ins w:id="154" w:author="Shimon" w:date="2019-07-21T15:37:00Z">
        <w:r w:rsidR="00193B9F">
          <w:rPr>
            <w:rStyle w:val="emailstyle17"/>
            <w:rFonts w:ascii="Times New Roman" w:hAnsi="Times New Roman" w:cs="David" w:hint="cs"/>
            <w:color w:val="auto"/>
            <w:rtl/>
          </w:rPr>
          <w:t xml:space="preserve">במשרד האוצר </w:t>
        </w:r>
      </w:ins>
      <w:r w:rsidR="00D81763">
        <w:rPr>
          <w:rStyle w:val="emailstyle17"/>
          <w:rFonts w:ascii="Times New Roman" w:hAnsi="Times New Roman" w:cs="David" w:hint="cs"/>
          <w:color w:val="auto"/>
          <w:rtl/>
        </w:rPr>
        <w:t xml:space="preserve">השאלה </w:t>
      </w:r>
      <w:r w:rsidR="00A23774">
        <w:rPr>
          <w:rStyle w:val="emailstyle17"/>
          <w:rFonts w:ascii="Times New Roman" w:hAnsi="Times New Roman" w:cs="David" w:hint="cs"/>
          <w:color w:val="auto"/>
          <w:rtl/>
        </w:rPr>
        <w:t>ה</w:t>
      </w:r>
      <w:r w:rsidR="00D81763">
        <w:rPr>
          <w:rStyle w:val="emailstyle17"/>
          <w:rFonts w:ascii="Times New Roman" w:hAnsi="Times New Roman" w:cs="David" w:hint="cs"/>
          <w:color w:val="auto"/>
          <w:rtl/>
        </w:rPr>
        <w:t>אם הארכת החוזה האוטומטי</w:t>
      </w:r>
      <w:r w:rsidR="00A23774">
        <w:rPr>
          <w:rStyle w:val="emailstyle17"/>
          <w:rFonts w:ascii="Times New Roman" w:hAnsi="Times New Roman" w:cs="David" w:hint="cs"/>
          <w:color w:val="auto"/>
          <w:rtl/>
        </w:rPr>
        <w:t>ת</w:t>
      </w:r>
      <w:r w:rsidR="00D81763">
        <w:rPr>
          <w:rStyle w:val="emailstyle17"/>
          <w:rFonts w:ascii="Times New Roman" w:hAnsi="Times New Roman" w:cs="David" w:hint="cs"/>
          <w:color w:val="auto"/>
          <w:rtl/>
        </w:rPr>
        <w:t xml:space="preserve"> משנת 2002 תקפה ללא חתימה על חוזה הארכה</w:t>
      </w:r>
      <w:r w:rsidR="00A23774">
        <w:rPr>
          <w:rStyle w:val="emailstyle17"/>
          <w:rFonts w:ascii="Times New Roman" w:hAnsi="Times New Roman" w:cs="David" w:hint="cs"/>
          <w:color w:val="auto"/>
          <w:rtl/>
        </w:rPr>
        <w:t xml:space="preserve">, </w:t>
      </w:r>
      <w:ins w:id="155" w:author="Shimon" w:date="2019-07-22T16:54:00Z">
        <w:r w:rsidR="004A07A1">
          <w:rPr>
            <w:rStyle w:val="emailstyle17"/>
            <w:rFonts w:ascii="Times New Roman" w:hAnsi="Times New Roman" w:cs="David" w:hint="cs"/>
            <w:color w:val="auto"/>
            <w:rtl/>
          </w:rPr>
          <w:t xml:space="preserve">כתב המשנה לנציב שרות המדינה </w:t>
        </w:r>
      </w:ins>
      <w:del w:id="156" w:author="Shimon" w:date="2019-07-22T16:54:00Z">
        <w:r w:rsidR="00726756" w:rsidRPr="00A23FC8" w:rsidDel="004A07A1">
          <w:rPr>
            <w:rStyle w:val="emailstyle17"/>
            <w:rFonts w:ascii="Times New Roman" w:hAnsi="Times New Roman" w:cs="David" w:hint="cs"/>
            <w:color w:val="auto"/>
            <w:rtl/>
          </w:rPr>
          <w:delText>קיבל ה</w:delText>
        </w:r>
      </w:del>
      <w:ins w:id="157" w:author="Shimon" w:date="2019-07-22T16:54:00Z">
        <w:r w:rsidR="004A07A1">
          <w:rPr>
            <w:rStyle w:val="emailstyle17"/>
            <w:rFonts w:ascii="Times New Roman" w:hAnsi="Times New Roman" w:cs="David" w:hint="cs"/>
            <w:color w:val="auto"/>
            <w:rtl/>
          </w:rPr>
          <w:t>ל</w:t>
        </w:r>
      </w:ins>
      <w:ins w:id="158" w:author="Shimon" w:date="2019-07-22T16:55:00Z">
        <w:r w:rsidR="004A07A1">
          <w:rPr>
            <w:rStyle w:val="emailstyle17"/>
            <w:rFonts w:ascii="Times New Roman" w:hAnsi="Times New Roman" w:cs="David" w:hint="cs"/>
            <w:color w:val="auto"/>
            <w:rtl/>
          </w:rPr>
          <w:t>תובע</w:t>
        </w:r>
      </w:ins>
      <w:ins w:id="159" w:author="Shimon" w:date="2019-07-22T16:54:00Z">
        <w:r w:rsidR="004A07A1">
          <w:rPr>
            <w:rStyle w:val="emailstyle17"/>
            <w:rFonts w:ascii="Times New Roman" w:hAnsi="Times New Roman" w:cs="David" w:hint="cs"/>
            <w:color w:val="auto"/>
            <w:rtl/>
          </w:rPr>
          <w:t xml:space="preserve">, באמצעות סמנכ"ל האוצר, </w:t>
        </w:r>
      </w:ins>
      <w:del w:id="160" w:author="Shimon" w:date="2019-07-22T16:54:00Z">
        <w:r w:rsidR="00726756" w:rsidRPr="00A23FC8" w:rsidDel="004A07A1">
          <w:rPr>
            <w:rStyle w:val="emailstyle17"/>
            <w:rFonts w:ascii="Times New Roman" w:hAnsi="Times New Roman" w:cs="David" w:hint="cs"/>
            <w:color w:val="auto"/>
            <w:rtl/>
          </w:rPr>
          <w:delText>תובע הודעה</w:delText>
        </w:r>
        <w:r w:rsidR="00C92CBC" w:rsidRPr="00A23FC8" w:rsidDel="004A07A1">
          <w:rPr>
            <w:rStyle w:val="emailstyle17"/>
            <w:rFonts w:ascii="Times New Roman" w:hAnsi="Times New Roman" w:cs="David" w:hint="cs"/>
            <w:color w:val="auto"/>
            <w:rtl/>
          </w:rPr>
          <w:delText xml:space="preserve"> מנ</w:delText>
        </w:r>
      </w:del>
      <w:del w:id="161" w:author="Shimon" w:date="2019-07-22T16:55:00Z">
        <w:r w:rsidR="00C92CBC" w:rsidRPr="00A23FC8" w:rsidDel="004A07A1">
          <w:rPr>
            <w:rStyle w:val="emailstyle17"/>
            <w:rFonts w:ascii="Times New Roman" w:hAnsi="Times New Roman" w:cs="David" w:hint="cs"/>
            <w:color w:val="auto"/>
            <w:rtl/>
          </w:rPr>
          <w:delText>ציבות שרות המדינה</w:delText>
        </w:r>
        <w:r w:rsidR="00D81763" w:rsidDel="004A07A1">
          <w:rPr>
            <w:rStyle w:val="emailstyle17"/>
            <w:rFonts w:ascii="Times New Roman" w:hAnsi="Times New Roman" w:cs="David" w:hint="cs"/>
            <w:color w:val="auto"/>
            <w:rtl/>
          </w:rPr>
          <w:delText>-</w:delText>
        </w:r>
      </w:del>
      <w:r w:rsidR="00D81763">
        <w:rPr>
          <w:rStyle w:val="emailstyle17"/>
          <w:rFonts w:ascii="Times New Roman" w:hAnsi="Times New Roman" w:cs="David" w:hint="cs"/>
          <w:color w:val="auto"/>
          <w:rtl/>
        </w:rPr>
        <w:t xml:space="preserve"> </w:t>
      </w:r>
      <w:del w:id="162" w:author="Shimon" w:date="2019-07-22T16:55:00Z">
        <w:r w:rsidR="00D81763" w:rsidDel="004A07A1">
          <w:rPr>
            <w:rStyle w:val="emailstyle17"/>
            <w:rFonts w:ascii="Times New Roman" w:hAnsi="Times New Roman" w:cs="David" w:hint="cs"/>
            <w:color w:val="auto"/>
            <w:rtl/>
          </w:rPr>
          <w:delText>מ</w:delText>
        </w:r>
      </w:del>
      <w:ins w:id="163" w:author="Shimon" w:date="2019-07-22T16:55:00Z">
        <w:r w:rsidR="004A07A1">
          <w:rPr>
            <w:rStyle w:val="emailstyle17"/>
            <w:rFonts w:ascii="Times New Roman" w:hAnsi="Times New Roman" w:cs="David" w:hint="cs"/>
            <w:color w:val="auto"/>
            <w:rtl/>
          </w:rPr>
          <w:t>ב</w:t>
        </w:r>
      </w:ins>
      <w:r w:rsidR="00D81763" w:rsidRPr="00A23FC8">
        <w:rPr>
          <w:rStyle w:val="emailstyle17"/>
          <w:rFonts w:ascii="Times New Roman" w:hAnsi="Times New Roman" w:cs="David" w:hint="cs"/>
          <w:color w:val="auto"/>
          <w:rtl/>
        </w:rPr>
        <w:t>יום 8.5.2005</w:t>
      </w:r>
      <w:r w:rsidR="00A23774">
        <w:rPr>
          <w:rStyle w:val="emailstyle17"/>
          <w:rFonts w:ascii="Times New Roman" w:hAnsi="Times New Roman" w:cs="David" w:hint="cs"/>
          <w:color w:val="auto"/>
          <w:rtl/>
        </w:rPr>
        <w:t>,</w:t>
      </w:r>
      <w:del w:id="164" w:author="Shimon" w:date="2019-07-22T16:55:00Z">
        <w:r w:rsidR="00C92CBC" w:rsidRPr="00A23FC8" w:rsidDel="004A07A1">
          <w:rPr>
            <w:rStyle w:val="emailstyle17"/>
            <w:rFonts w:ascii="Times New Roman" w:hAnsi="Times New Roman" w:cs="David" w:hint="cs"/>
            <w:color w:val="auto"/>
            <w:rtl/>
          </w:rPr>
          <w:delText xml:space="preserve"> </w:delText>
        </w:r>
      </w:del>
      <w:ins w:id="165" w:author="Shimon" w:date="2019-07-22T16:50:00Z">
        <w:r w:rsidR="004A07A1">
          <w:rPr>
            <w:rStyle w:val="emailstyle17"/>
            <w:rFonts w:ascii="Times New Roman" w:hAnsi="Times New Roman" w:cs="David" w:hint="cs"/>
            <w:color w:val="auto"/>
            <w:rtl/>
          </w:rPr>
          <w:t xml:space="preserve"> </w:t>
        </w:r>
      </w:ins>
      <w:r w:rsidR="00C92CBC" w:rsidRPr="00A23FC8">
        <w:rPr>
          <w:rStyle w:val="emailstyle17"/>
          <w:rFonts w:ascii="Times New Roman" w:hAnsi="Times New Roman" w:cs="David" w:hint="cs"/>
          <w:color w:val="auto"/>
          <w:rtl/>
        </w:rPr>
        <w:t xml:space="preserve">כי מאחר </w:t>
      </w:r>
      <w:r w:rsidR="00430A54"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הת</w:t>
      </w:r>
      <w:r w:rsidR="00A467B9" w:rsidRPr="00A23FC8">
        <w:rPr>
          <w:rStyle w:val="emailstyle17"/>
          <w:rFonts w:ascii="Times New Roman" w:hAnsi="Times New Roman" w:cs="David" w:hint="cs"/>
          <w:color w:val="auto"/>
          <w:rtl/>
        </w:rPr>
        <w:t>ו</w:t>
      </w:r>
      <w:r w:rsidR="004F28FB" w:rsidRPr="00A23FC8">
        <w:rPr>
          <w:rStyle w:val="emailstyle17"/>
          <w:rFonts w:ascii="Times New Roman" w:hAnsi="Times New Roman" w:cs="David" w:hint="cs"/>
          <w:color w:val="auto"/>
          <w:rtl/>
        </w:rPr>
        <w:t>בע לא הסכים לשינוי החוזה</w:t>
      </w:r>
      <w:r w:rsidR="00AF11A6" w:rsidRPr="00A23FC8">
        <w:rPr>
          <w:rStyle w:val="emailstyle17"/>
          <w:rFonts w:ascii="Times New Roman" w:hAnsi="Times New Roman" w:cs="David" w:hint="cs"/>
          <w:color w:val="auto"/>
          <w:rtl/>
        </w:rPr>
        <w:t>, הרי</w:t>
      </w:r>
      <w:r w:rsidR="004F28FB" w:rsidRPr="00A23FC8">
        <w:rPr>
          <w:rStyle w:val="emailstyle17"/>
          <w:rFonts w:ascii="Times New Roman" w:hAnsi="Times New Roman" w:cs="David" w:hint="cs"/>
          <w:color w:val="auto"/>
          <w:rtl/>
        </w:rPr>
        <w:t xml:space="preserve"> </w:t>
      </w:r>
      <w:r w:rsidR="00AF11A6"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החוזה המקורי ממשיך בת</w:t>
      </w:r>
      <w:r w:rsidR="00AF11A6" w:rsidRPr="00A23FC8">
        <w:rPr>
          <w:rStyle w:val="emailstyle17"/>
          <w:rFonts w:ascii="Times New Roman" w:hAnsi="Times New Roman" w:cs="David" w:hint="cs"/>
          <w:b/>
          <w:bCs/>
          <w:i/>
          <w:iCs/>
          <w:color w:val="auto"/>
          <w:rtl/>
        </w:rPr>
        <w:t>ו</w:t>
      </w:r>
      <w:r w:rsidR="004F28FB" w:rsidRPr="00A23FC8">
        <w:rPr>
          <w:rStyle w:val="emailstyle17"/>
          <w:rFonts w:ascii="Times New Roman" w:hAnsi="Times New Roman" w:cs="David" w:hint="cs"/>
          <w:b/>
          <w:bCs/>
          <w:i/>
          <w:iCs/>
          <w:color w:val="auto"/>
          <w:rtl/>
        </w:rPr>
        <w:t>קפו</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ללא שינוי</w:t>
      </w:r>
      <w:ins w:id="166" w:author="Shimon" w:date="2019-07-22T16:51:00Z">
        <w:r w:rsidR="004A07A1">
          <w:rPr>
            <w:rStyle w:val="emailstyle17"/>
            <w:rFonts w:ascii="Times New Roman" w:hAnsi="Times New Roman" w:cs="David" w:hint="cs"/>
            <w:color w:val="auto"/>
            <w:rtl/>
          </w:rPr>
          <w:t xml:space="preserve"> </w:t>
        </w:r>
      </w:ins>
      <w:del w:id="167" w:author="Shimon" w:date="2019-07-22T16:51:00Z">
        <w:r w:rsidR="00AF11A6" w:rsidRPr="00A23FC8" w:rsidDel="004A07A1">
          <w:rPr>
            <w:rStyle w:val="emailstyle17"/>
            <w:rFonts w:ascii="Times New Roman" w:hAnsi="Times New Roman" w:cs="David" w:hint="cs"/>
            <w:color w:val="auto"/>
            <w:rtl/>
          </w:rPr>
          <w:delText xml:space="preserve"> </w:delText>
        </w:r>
        <w:r w:rsidR="00A23774" w:rsidDel="004A07A1">
          <w:rPr>
            <w:rStyle w:val="emailstyle17"/>
            <w:rFonts w:ascii="Times New Roman" w:hAnsi="Times New Roman" w:cs="David" w:hint="cs"/>
            <w:color w:val="auto"/>
            <w:rtl/>
          </w:rPr>
          <w:delText xml:space="preserve">כן הוסיפה נציבות שירות המדינה </w:delText>
        </w:r>
        <w:r w:rsidR="00AF11A6" w:rsidRPr="00A23FC8" w:rsidDel="004A07A1">
          <w:rPr>
            <w:rStyle w:val="emailstyle17"/>
            <w:rFonts w:ascii="Times New Roman" w:hAnsi="Times New Roman" w:cs="David" w:hint="cs"/>
            <w:color w:val="auto"/>
            <w:rtl/>
          </w:rPr>
          <w:delText xml:space="preserve">- </w:delText>
        </w:r>
        <w:r w:rsidR="004F28FB" w:rsidRPr="00A23FC8" w:rsidDel="004A07A1">
          <w:rPr>
            <w:rStyle w:val="emailstyle17"/>
            <w:rFonts w:ascii="Times New Roman" w:hAnsi="Times New Roman" w:cs="David" w:hint="cs"/>
            <w:color w:val="auto"/>
            <w:rtl/>
          </w:rPr>
          <w:delText>"</w:delText>
        </w:r>
        <w:r w:rsidR="004F28FB" w:rsidRPr="00A23FC8" w:rsidDel="004A07A1">
          <w:rPr>
            <w:rStyle w:val="emailstyle17"/>
            <w:rFonts w:ascii="Times New Roman" w:hAnsi="Times New Roman" w:cs="David" w:hint="cs"/>
            <w:b/>
            <w:bCs/>
            <w:i/>
            <w:iCs/>
            <w:color w:val="auto"/>
            <w:rtl/>
          </w:rPr>
          <w:delText>נודיעך החלטת החשב הכללי לגבי חידוש החוזה</w:delText>
        </w:r>
        <w:r w:rsidR="004F28FB" w:rsidRPr="00A23FC8" w:rsidDel="004A07A1">
          <w:rPr>
            <w:rStyle w:val="emailstyle17"/>
            <w:rFonts w:ascii="Times New Roman" w:hAnsi="Times New Roman" w:cs="David" w:hint="cs"/>
            <w:color w:val="auto"/>
            <w:rtl/>
          </w:rPr>
          <w:delText>"</w:delText>
        </w:r>
      </w:del>
      <w:r w:rsidR="00AF11A6" w:rsidRPr="00A23FC8">
        <w:rPr>
          <w:rStyle w:val="emailstyle17"/>
          <w:rFonts w:ascii="Times New Roman" w:hAnsi="Times New Roman" w:cs="David" w:hint="cs"/>
          <w:color w:val="auto"/>
          <w:rtl/>
        </w:rPr>
        <w:t>.</w:t>
      </w:r>
      <w:r w:rsidR="00726756" w:rsidRPr="00A23FC8">
        <w:rPr>
          <w:rStyle w:val="emailstyle17"/>
          <w:rFonts w:ascii="Times New Roman" w:hAnsi="Times New Roman" w:cs="David" w:hint="cs"/>
          <w:color w:val="auto"/>
          <w:rtl/>
        </w:rPr>
        <w:t xml:space="preserve"> </w:t>
      </w:r>
      <w:r w:rsidR="00C92CBC" w:rsidRPr="00A23FC8">
        <w:rPr>
          <w:rStyle w:val="emailstyle17"/>
          <w:rFonts w:ascii="Times New Roman" w:hAnsi="Times New Roman" w:cs="David" w:hint="cs"/>
          <w:color w:val="auto"/>
          <w:rtl/>
        </w:rPr>
        <w:t>ואכן,</w:t>
      </w:r>
      <w:r w:rsidR="00726756" w:rsidRPr="00A23FC8">
        <w:rPr>
          <w:rStyle w:val="emailstyle17"/>
          <w:rFonts w:ascii="Times New Roman" w:hAnsi="Times New Roman" w:cs="David" w:hint="cs"/>
          <w:color w:val="auto"/>
          <w:rtl/>
        </w:rPr>
        <w:t xml:space="preserve"> בשנת 2006 הוארך תוקפו של החוזה בארבע שנים נוספות</w:t>
      </w:r>
      <w:r w:rsidR="0073389D">
        <w:rPr>
          <w:rStyle w:val="emailstyle17"/>
          <w:rFonts w:ascii="Times New Roman" w:hAnsi="Times New Roman" w:cs="David" w:hint="cs"/>
          <w:color w:val="auto"/>
          <w:rtl/>
        </w:rPr>
        <w:t xml:space="preserve">, עד ליום 31.3.2010, </w:t>
      </w:r>
      <w:r w:rsidR="001A3FC9" w:rsidRPr="00A23FC8">
        <w:rPr>
          <w:rStyle w:val="emailstyle17"/>
          <w:rFonts w:ascii="Times New Roman" w:hAnsi="Times New Roman" w:cs="David" w:hint="cs"/>
          <w:color w:val="auto"/>
          <w:rtl/>
        </w:rPr>
        <w:t xml:space="preserve"> ללא חתימה על מסמך הארכה נוסף</w:t>
      </w:r>
      <w:r w:rsidR="00726756" w:rsidRPr="00A23FC8">
        <w:rPr>
          <w:rStyle w:val="emailstyle17"/>
          <w:rFonts w:ascii="Times New Roman" w:hAnsi="Times New Roman" w:cs="David" w:hint="cs"/>
          <w:color w:val="auto"/>
          <w:rtl/>
        </w:rPr>
        <w:t>.</w:t>
      </w:r>
    </w:p>
    <w:p w14:paraId="58CCAF08" w14:textId="77777777" w:rsidR="00726756" w:rsidRDefault="00726756" w:rsidP="00337F2F">
      <w:pPr>
        <w:pStyle w:val="11"/>
        <w:spacing w:before="0" w:after="240" w:line="360" w:lineRule="auto"/>
        <w:ind w:left="360" w:hanging="28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803690" w:rsidRPr="00803690">
        <w:rPr>
          <w:rStyle w:val="emailstyle17"/>
          <w:rFonts w:ascii="Times New Roman" w:hAnsi="Times New Roman" w:cs="David" w:hint="cs"/>
          <w:i/>
          <w:iCs/>
          <w:color w:val="auto"/>
          <w:highlight w:val="yellow"/>
          <w:u w:val="single"/>
          <w:rtl/>
        </w:rPr>
        <w:t>__.</w:t>
      </w:r>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048C8D3A" w:rsidR="000E3AA3" w:rsidRPr="00D74F54" w:rsidRDefault="001E51CA" w:rsidP="00337F2F">
      <w:pPr>
        <w:pStyle w:val="11"/>
        <w:numPr>
          <w:ilvl w:val="0"/>
          <w:numId w:val="14"/>
        </w:numPr>
        <w:tabs>
          <w:tab w:val="left" w:pos="566"/>
        </w:tabs>
        <w:spacing w:before="0" w:after="240" w:line="360" w:lineRule="auto"/>
        <w:ind w:left="521" w:right="0" w:firstLine="0"/>
      </w:pPr>
      <w:r w:rsidRPr="00CB1486">
        <w:rPr>
          <w:rFonts w:hint="cs"/>
          <w:rtl/>
        </w:rPr>
        <w:t xml:space="preserve">כאמור לעיל, </w:t>
      </w:r>
      <w:r w:rsidR="002248D7" w:rsidRPr="00A23774">
        <w:rPr>
          <w:rFonts w:hint="cs"/>
          <w:b/>
          <w:bCs/>
          <w:rtl/>
        </w:rPr>
        <w:t>תוקפו של החוזה התחדש ביום 1.4.2010,</w:t>
      </w:r>
      <w:r w:rsidRPr="00A23774">
        <w:rPr>
          <w:rFonts w:hint="cs"/>
          <w:b/>
          <w:bCs/>
          <w:rtl/>
        </w:rPr>
        <w:t xml:space="preserve"> </w:t>
      </w:r>
      <w:r w:rsidR="00145445" w:rsidRPr="00A23774">
        <w:rPr>
          <w:rFonts w:hint="cs"/>
          <w:b/>
          <w:bCs/>
          <w:rtl/>
        </w:rPr>
        <w:t>לתקופה ש</w:t>
      </w:r>
      <w:r w:rsidRPr="00A23774">
        <w:rPr>
          <w:rFonts w:hint="cs"/>
          <w:b/>
          <w:bCs/>
          <w:rtl/>
        </w:rPr>
        <w:t>ל</w:t>
      </w:r>
      <w:r w:rsidR="00145445" w:rsidRPr="00A23774">
        <w:rPr>
          <w:rFonts w:hint="cs"/>
          <w:b/>
          <w:bCs/>
          <w:rtl/>
        </w:rPr>
        <w:t xml:space="preserve"> </w:t>
      </w:r>
      <w:r w:rsidRPr="00A23774">
        <w:rPr>
          <w:rFonts w:hint="cs"/>
          <w:b/>
          <w:bCs/>
          <w:rtl/>
        </w:rPr>
        <w:t>4 שנים נוספות,</w:t>
      </w:r>
      <w:r w:rsidR="002248D7" w:rsidRPr="00A23774">
        <w:rPr>
          <w:rFonts w:hint="cs"/>
          <w:b/>
          <w:bCs/>
          <w:rtl/>
        </w:rPr>
        <w:t xml:space="preserve"> </w:t>
      </w:r>
      <w:r w:rsidR="00803690" w:rsidRPr="00A23774">
        <w:rPr>
          <w:rFonts w:hint="cs"/>
          <w:b/>
          <w:bCs/>
          <w:rtl/>
        </w:rPr>
        <w:t>והיה אמור</w:t>
      </w:r>
      <w:r w:rsidR="002248D7" w:rsidRPr="00A23774">
        <w:rPr>
          <w:rFonts w:hint="cs"/>
          <w:b/>
          <w:bCs/>
          <w:rtl/>
        </w:rPr>
        <w:t xml:space="preserve"> להסתיים ביום 31.3.2014</w:t>
      </w:r>
      <w:r w:rsidR="002248D7" w:rsidRPr="00CB1486">
        <w:rPr>
          <w:rFonts w:hint="cs"/>
          <w:rtl/>
        </w:rPr>
        <w:t xml:space="preserve">. </w:t>
      </w:r>
      <w:r w:rsidR="002248D7" w:rsidRPr="00D74F54">
        <w:rPr>
          <w:rFonts w:hint="cs"/>
          <w:rtl/>
        </w:rPr>
        <w:t>הנתבעת</w:t>
      </w:r>
      <w:r w:rsidR="00726756">
        <w:rPr>
          <w:rFonts w:hint="cs"/>
          <w:rtl/>
        </w:rPr>
        <w:t>, שהיתה מודעת למשמעויות של הארכת החוזה</w:t>
      </w:r>
      <w:r w:rsidR="00726756" w:rsidRPr="009C3D22">
        <w:rPr>
          <w:rFonts w:hint="cs"/>
          <w:rtl/>
        </w:rPr>
        <w:t>,</w:t>
      </w:r>
      <w:r w:rsidR="002248D7" w:rsidRPr="009C3D22">
        <w:rPr>
          <w:rFonts w:hint="cs"/>
          <w:rtl/>
        </w:rPr>
        <w:t xml:space="preserve"> </w:t>
      </w:r>
      <w:r w:rsidR="002248D7" w:rsidRPr="00A23774">
        <w:rPr>
          <w:rFonts w:hint="cs"/>
          <w:b/>
          <w:bCs/>
          <w:rtl/>
        </w:rPr>
        <w:t>לא הודיעה על רצונה באי הארכת החוזה במועד שנקבע לכך, ולא הודיעה לתובע</w:t>
      </w:r>
      <w:r w:rsidR="00A23774" w:rsidRPr="00A23774">
        <w:rPr>
          <w:b/>
          <w:bCs/>
          <w:rtl/>
        </w:rPr>
        <w:t xml:space="preserve"> </w:t>
      </w:r>
      <w:r w:rsidR="002248D7" w:rsidRPr="00A23774">
        <w:rPr>
          <w:rFonts w:hint="eastAsia"/>
          <w:b/>
          <w:bCs/>
          <w:rtl/>
        </w:rPr>
        <w:t>ערב</w:t>
      </w:r>
      <w:r w:rsidR="002248D7" w:rsidRPr="00A23774">
        <w:rPr>
          <w:b/>
          <w:bCs/>
          <w:rtl/>
        </w:rPr>
        <w:t xml:space="preserve"> מועד החידוש האחרון, על רצונה לשנות את הוראות החוזה (דבר שדרש הסכמה של התובע), לרבות לעניין חיובו לפרוש מחמת גיל </w:t>
      </w:r>
      <w:r w:rsidRPr="00A23774">
        <w:rPr>
          <w:rFonts w:hint="eastAsia"/>
          <w:b/>
          <w:bCs/>
          <w:rtl/>
        </w:rPr>
        <w:t>בעת</w:t>
      </w:r>
      <w:r w:rsidRPr="00A23774">
        <w:rPr>
          <w:b/>
          <w:bCs/>
          <w:rtl/>
        </w:rPr>
        <w:t xml:space="preserve"> שימלאו לו </w:t>
      </w:r>
      <w:r w:rsidR="002248D7" w:rsidRPr="00A23774">
        <w:rPr>
          <w:b/>
          <w:bCs/>
          <w:rtl/>
        </w:rPr>
        <w:t>67</w:t>
      </w:r>
      <w:r w:rsidR="000E3AA3" w:rsidRPr="00A23774">
        <w:rPr>
          <w:b/>
          <w:bCs/>
          <w:rtl/>
        </w:rPr>
        <w:t xml:space="preserve"> בחודש </w:t>
      </w:r>
      <w:r w:rsidRPr="00A23774">
        <w:rPr>
          <w:rFonts w:hint="eastAsia"/>
          <w:b/>
          <w:bCs/>
          <w:rtl/>
        </w:rPr>
        <w:t>יולי</w:t>
      </w:r>
      <w:r w:rsidRPr="00A23774">
        <w:rPr>
          <w:b/>
          <w:bCs/>
          <w:rtl/>
        </w:rPr>
        <w:t xml:space="preserve"> </w:t>
      </w:r>
      <w:r w:rsidR="000E3AA3" w:rsidRPr="00A23774">
        <w:rPr>
          <w:b/>
          <w:bCs/>
          <w:rtl/>
        </w:rPr>
        <w:t>2012</w:t>
      </w:r>
      <w:r w:rsidR="002248D7" w:rsidRPr="00D74F54">
        <w:rPr>
          <w:rFonts w:hint="cs"/>
          <w:rtl/>
        </w:rPr>
        <w:t xml:space="preserve">. </w:t>
      </w:r>
      <w:r w:rsidR="000E3AA3" w:rsidRPr="00D74F54">
        <w:rPr>
          <w:rFonts w:hint="cs"/>
          <w:rtl/>
        </w:rPr>
        <w:t>קרי, החל מיום 1.4.2010</w:t>
      </w:r>
      <w:r w:rsidR="00726756">
        <w:rPr>
          <w:rFonts w:hint="cs"/>
          <w:rtl/>
        </w:rPr>
        <w:t>, ובהיעדר הודעה אחרת לתובע,</w:t>
      </w:r>
      <w:r w:rsidR="000E3AA3" w:rsidRPr="009A1EF5">
        <w:rPr>
          <w:rFonts w:hint="cs"/>
          <w:rtl/>
        </w:rPr>
        <w:t xml:space="preserve"> הוא</w:t>
      </w:r>
      <w:r w:rsidR="000E3AA3" w:rsidRPr="00D74F54">
        <w:rPr>
          <w:rFonts w:hint="cs"/>
          <w:rtl/>
        </w:rPr>
        <w:t xml:space="preserve">רך </w:t>
      </w:r>
      <w:r w:rsidR="000E3AA3" w:rsidRPr="00A23774">
        <w:rPr>
          <w:rFonts w:hint="cs"/>
          <w:b/>
          <w:bCs/>
          <w:rtl/>
        </w:rPr>
        <w:t>תוקף החוזה של התובע עד ליום 31.3.2014.</w:t>
      </w:r>
    </w:p>
    <w:p w14:paraId="2C57A0B6" w14:textId="7AC780B7" w:rsidR="000E3AA3" w:rsidRPr="00D74F54" w:rsidRDefault="00D759A4" w:rsidP="003D3A1B">
      <w:pPr>
        <w:pStyle w:val="11"/>
        <w:numPr>
          <w:ilvl w:val="0"/>
          <w:numId w:val="14"/>
        </w:numPr>
        <w:tabs>
          <w:tab w:val="left" w:pos="566"/>
        </w:tabs>
        <w:spacing w:before="0" w:after="240" w:line="360" w:lineRule="auto"/>
        <w:ind w:left="566" w:right="0" w:hanging="425"/>
      </w:pPr>
      <w:r w:rsidRPr="00D74F54">
        <w:rPr>
          <w:rFonts w:hint="cs"/>
          <w:b/>
          <w:bCs/>
          <w:rtl/>
        </w:rPr>
        <w:lastRenderedPageBreak/>
        <w:t>בדיעבד</w:t>
      </w:r>
      <w:r w:rsidR="00726756">
        <w:rPr>
          <w:rFonts w:hint="cs"/>
          <w:rtl/>
        </w:rPr>
        <w:t xml:space="preserve">, </w:t>
      </w:r>
      <w:ins w:id="168" w:author="Shimon" w:date="2019-07-22T16:58:00Z">
        <w:r w:rsidR="004A07A1">
          <w:rPr>
            <w:rFonts w:hint="cs"/>
            <w:rtl/>
          </w:rPr>
          <w:t xml:space="preserve">ורק </w:t>
        </w:r>
      </w:ins>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r w:rsidR="00582D11">
        <w:rPr>
          <w:rFonts w:hint="cs"/>
          <w:rtl/>
        </w:rPr>
        <w:t xml:space="preserve">התברר לתובע </w:t>
      </w:r>
      <w:r w:rsidRPr="00D74F54">
        <w:rPr>
          <w:rFonts w:hint="cs"/>
          <w:rtl/>
        </w:rPr>
        <w:t xml:space="preserve">כי </w:t>
      </w:r>
      <w:r w:rsidR="00E677EB" w:rsidRPr="00D74F54">
        <w:rPr>
          <w:rFonts w:hint="cs"/>
          <w:rtl/>
        </w:rPr>
        <w:t xml:space="preserve">בשנת 2010 </w:t>
      </w:r>
      <w:del w:id="169" w:author="Shimon" w:date="2019-07-22T17:32:00Z">
        <w:r w:rsidR="00E677EB" w:rsidRPr="00D74F54" w:rsidDel="003D3A1B">
          <w:rPr>
            <w:rtl/>
          </w:rPr>
          <w:delText>–</w:delText>
        </w:r>
      </w:del>
      <w:r w:rsidR="00E677EB" w:rsidRPr="00D74F54">
        <w:rPr>
          <w:rFonts w:hint="cs"/>
          <w:rtl/>
        </w:rPr>
        <w:t xml:space="preserve">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ins w:id="170" w:author="Shimon" w:date="2019-07-22T16:58:00Z">
        <w:r w:rsidR="004A07A1">
          <w:rPr>
            <w:rFonts w:hint="cs"/>
            <w:rtl/>
          </w:rPr>
          <w:t>,</w:t>
        </w:r>
      </w:ins>
      <w:r w:rsidRPr="00D74F54">
        <w:rPr>
          <w:rFonts w:hint="cs"/>
          <w:rtl/>
        </w:rPr>
        <w:t xml:space="preserve"> </w:t>
      </w:r>
      <w:r w:rsidR="00C723FA">
        <w:rPr>
          <w:rFonts w:hint="cs"/>
          <w:rtl/>
        </w:rPr>
        <w:t>ביניהם בלבד</w:t>
      </w:r>
      <w:ins w:id="171" w:author="Shimon" w:date="2019-07-22T16:58:00Z">
        <w:r w:rsidR="004A07A1">
          <w:rPr>
            <w:rFonts w:hint="cs"/>
            <w:rtl/>
          </w:rPr>
          <w:t>,</w:t>
        </w:r>
      </w:ins>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r w:rsidR="00A23774">
        <w:rPr>
          <w:rFonts w:hint="cs"/>
          <w:b/>
          <w:bCs/>
          <w:rtl/>
        </w:rPr>
        <w:t xml:space="preserve">, </w:t>
      </w:r>
      <w:r w:rsidR="00646E5E">
        <w:rPr>
          <w:rFonts w:hint="cs"/>
          <w:b/>
          <w:bCs/>
          <w:rtl/>
        </w:rPr>
        <w:t xml:space="preserve">הארכת החוזה לא נעשתה בהתאם להם,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ins w:id="172" w:author="Shimon" w:date="2019-07-22T16:59:00Z">
        <w:r w:rsidR="004A07A1">
          <w:rPr>
            <w:rFonts w:hint="cs"/>
            <w:b/>
            <w:bCs/>
            <w:rtl/>
          </w:rPr>
          <w:t xml:space="preserve"> לארבע שנים מליאות</w:t>
        </w:r>
      </w:ins>
      <w:r w:rsidRPr="00D74F54">
        <w:rPr>
          <w:rFonts w:hint="cs"/>
          <w:b/>
          <w:bCs/>
          <w:rtl/>
        </w:rPr>
        <w:t>.</w:t>
      </w:r>
    </w:p>
    <w:p w14:paraId="38BD1E64" w14:textId="5661CCA7" w:rsidR="008E5BF9" w:rsidRPr="00D74F54" w:rsidRDefault="008E5BF9" w:rsidP="003D3A1B">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del w:id="173" w:author="Shimon" w:date="2019-07-22T17:34:00Z">
        <w:r w:rsidRPr="00D74F54" w:rsidDel="003D3A1B">
          <w:rPr>
            <w:rFonts w:hint="cs"/>
            <w:i/>
            <w:iCs/>
            <w:sz w:val="24"/>
            <w:rtl/>
          </w:rPr>
          <w:delText>המוכחש</w:delText>
        </w:r>
      </w:del>
      <w:ins w:id="174" w:author="Shimon" w:date="2019-07-22T17:34:00Z">
        <w:r w:rsidR="003D3A1B">
          <w:rPr>
            <w:rFonts w:hint="cs"/>
            <w:i/>
            <w:iCs/>
            <w:sz w:val="24"/>
            <w:rtl/>
          </w:rPr>
          <w:t xml:space="preserve"> </w:t>
        </w:r>
      </w:ins>
      <w:del w:id="175" w:author="Shimon" w:date="2019-07-22T17:35:00Z">
        <w:r w:rsidR="00A23774" w:rsidDel="003D3A1B">
          <w:rPr>
            <w:rFonts w:hint="cs"/>
            <w:i/>
            <w:iCs/>
            <w:sz w:val="24"/>
            <w:rtl/>
          </w:rPr>
          <w:delText>,</w:delText>
        </w:r>
      </w:del>
      <w:r w:rsidR="00A23774">
        <w:rPr>
          <w:rFonts w:hint="cs"/>
          <w:i/>
          <w:iCs/>
          <w:sz w:val="24"/>
          <w:rtl/>
        </w:rPr>
        <w:t xml:space="preserve">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803690" w:rsidRPr="00803690">
        <w:rPr>
          <w:rFonts w:hint="cs"/>
          <w:i/>
          <w:iCs/>
          <w:sz w:val="24"/>
          <w:highlight w:val="yellow"/>
          <w:u w:val="single"/>
          <w:rtl/>
        </w:rPr>
        <w:t>___.</w:t>
      </w:r>
    </w:p>
    <w:p w14:paraId="3979F1C0" w14:textId="77A32441" w:rsidR="00A23774" w:rsidRDefault="00430A54" w:rsidP="00291522">
      <w:pPr>
        <w:pStyle w:val="11"/>
        <w:numPr>
          <w:ilvl w:val="0"/>
          <w:numId w:val="14"/>
        </w:numPr>
        <w:tabs>
          <w:tab w:val="left" w:pos="566"/>
        </w:tabs>
        <w:spacing w:before="0" w:after="240" w:line="360" w:lineRule="auto"/>
        <w:ind w:left="566" w:right="0" w:hanging="425"/>
      </w:pPr>
      <w:r>
        <w:rPr>
          <w:rFonts w:hint="cs"/>
          <w:rtl/>
        </w:rPr>
        <w:t>בעת פיטוריו,</w:t>
      </w:r>
      <w:r w:rsidR="00084161">
        <w:rPr>
          <w:rFonts w:hint="cs"/>
          <w:rtl/>
        </w:rPr>
        <w:t xml:space="preserve"> </w:t>
      </w:r>
      <w:del w:id="176" w:author="Shimon" w:date="2019-07-21T15:42:00Z">
        <w:r w:rsidR="00E677EB" w:rsidRPr="00D74F54" w:rsidDel="00193B9F">
          <w:rPr>
            <w:rFonts w:hint="cs"/>
            <w:rtl/>
          </w:rPr>
          <w:delText xml:space="preserve">התברר </w:delText>
        </w:r>
      </w:del>
      <w:ins w:id="177" w:author="Shimon" w:date="2019-07-21T15:42:00Z">
        <w:r w:rsidR="00193B9F">
          <w:rPr>
            <w:rFonts w:hint="cs"/>
            <w:rtl/>
          </w:rPr>
          <w:t>נאמר</w:t>
        </w:r>
        <w:r w:rsidR="00193B9F" w:rsidRPr="00D74F54">
          <w:rPr>
            <w:rFonts w:hint="cs"/>
            <w:rtl/>
          </w:rPr>
          <w:t xml:space="preserve"> </w:t>
        </w:r>
      </w:ins>
      <w:r w:rsidR="00E677EB" w:rsidRPr="00D74F54">
        <w:rPr>
          <w:rFonts w:hint="cs"/>
          <w:rtl/>
        </w:rPr>
        <w:t>ל</w:t>
      </w:r>
      <w:r w:rsidR="00084161">
        <w:rPr>
          <w:rFonts w:hint="cs"/>
          <w:rtl/>
        </w:rPr>
        <w:t xml:space="preserve">תובע </w:t>
      </w:r>
      <w:r w:rsidR="00E677EB" w:rsidRPr="00D74F54">
        <w:rPr>
          <w:rFonts w:hint="cs"/>
          <w:rtl/>
        </w:rPr>
        <w:t xml:space="preserve">כי </w:t>
      </w:r>
      <w:del w:id="178" w:author="Shimon" w:date="2019-07-21T15:43:00Z">
        <w:r w:rsidR="00E677EB" w:rsidRPr="00D74F54" w:rsidDel="00193B9F">
          <w:rPr>
            <w:rFonts w:hint="cs"/>
            <w:rtl/>
          </w:rPr>
          <w:delText xml:space="preserve">הנתבעת טוענת כי </w:delText>
        </w:r>
      </w:del>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w:t>
      </w:r>
      <w:ins w:id="179" w:author="Shimon" w:date="2019-07-22T17:36:00Z">
        <w:r w:rsidR="003D3A1B">
          <w:rPr>
            <w:rFonts w:hint="cs"/>
            <w:rtl/>
          </w:rPr>
          <w:t>-</w:t>
        </w:r>
      </w:ins>
      <w:r w:rsidR="00084161">
        <w:rPr>
          <w:rFonts w:hint="cs"/>
          <w:rtl/>
        </w:rPr>
        <w:t>שהוא המועד שבו הוארך כבר החוזה לתקופה נוספת של 4 שנים</w:t>
      </w:r>
      <w:ins w:id="180" w:author="Shimon" w:date="2019-07-22T17:36:00Z">
        <w:r w:rsidR="003D3A1B">
          <w:rPr>
            <w:rFonts w:hint="cs"/>
            <w:rtl/>
          </w:rPr>
          <w:t>-</w:t>
        </w:r>
      </w:ins>
      <w:r w:rsidR="00084161">
        <w:rPr>
          <w:rFonts w:hint="cs"/>
          <w:rtl/>
        </w:rPr>
        <w:t xml:space="preserve">, </w:t>
      </w:r>
      <w:r w:rsidR="00E677EB" w:rsidRPr="00D74F54">
        <w:rPr>
          <w:rFonts w:hint="cs"/>
          <w:rtl/>
        </w:rPr>
        <w:t xml:space="preserve">נעשתה אליו פניה </w:t>
      </w:r>
      <w:ins w:id="181" w:author="Shimon" w:date="2019-07-21T15:43:00Z">
        <w:r w:rsidR="00193B9F">
          <w:rPr>
            <w:rFonts w:hint="cs"/>
            <w:rtl/>
          </w:rPr>
          <w:t xml:space="preserve">טלפונית </w:t>
        </w:r>
      </w:ins>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5E40B05B" w:rsidR="00E677EB" w:rsidRPr="00D74F54" w:rsidRDefault="00E677EB" w:rsidP="003D3A1B">
      <w:pPr>
        <w:pStyle w:val="11"/>
        <w:tabs>
          <w:tab w:val="left" w:pos="566"/>
        </w:tabs>
        <w:spacing w:before="0" w:after="240" w:line="360" w:lineRule="auto"/>
        <w:ind w:left="566" w:firstLine="0"/>
        <w:rPr>
          <w:rtl/>
        </w:rPr>
      </w:pPr>
      <w:r w:rsidRPr="00D74F54">
        <w:rPr>
          <w:rFonts w:hint="cs"/>
          <w:rtl/>
        </w:rPr>
        <w:t>התובע מבקש להבהיר</w:t>
      </w:r>
      <w:r w:rsidR="00084161">
        <w:rPr>
          <w:rFonts w:hint="cs"/>
          <w:rtl/>
        </w:rPr>
        <w:t xml:space="preserve"> </w:t>
      </w:r>
      <w:r w:rsidRPr="00D74F54">
        <w:rPr>
          <w:rFonts w:hint="cs"/>
          <w:rtl/>
        </w:rPr>
        <w:t xml:space="preserve">כי </w:t>
      </w:r>
      <w:r w:rsidR="00084161">
        <w:rPr>
          <w:rFonts w:hint="cs"/>
          <w:rtl/>
        </w:rPr>
        <w:t>הוא לא קיבל פניה כאמור ו</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51B3FFFB" w:rsidR="00E677EB" w:rsidRPr="00D74F54" w:rsidRDefault="00E677EB" w:rsidP="00002ADC">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w:t>
      </w:r>
      <w:del w:id="182" w:author="Shimon" w:date="2019-07-22T17:01:00Z">
        <w:r w:rsidRPr="005850C9" w:rsidDel="005850C9">
          <w:rPr>
            <w:rFonts w:hint="cs"/>
            <w:rtl/>
            <w:rPrChange w:id="183" w:author="Shimon" w:date="2019-07-22T17:03:00Z">
              <w:rPr>
                <w:rFonts w:hint="cs"/>
                <w:b/>
                <w:bCs/>
                <w:rtl/>
              </w:rPr>
            </w:rPrChange>
          </w:rPr>
          <w:delText xml:space="preserve">כי </w:delText>
        </w:r>
        <w:r w:rsidR="00726756" w:rsidRPr="005850C9" w:rsidDel="005850C9">
          <w:rPr>
            <w:rFonts w:hint="cs"/>
            <w:rtl/>
            <w:rPrChange w:id="184" w:author="Shimon" w:date="2019-07-22T17:03:00Z">
              <w:rPr>
                <w:rFonts w:hint="cs"/>
                <w:b/>
                <w:bCs/>
                <w:rtl/>
              </w:rPr>
            </w:rPrChange>
          </w:rPr>
          <w:delText xml:space="preserve">בשנת 2010 </w:delText>
        </w:r>
        <w:r w:rsidRPr="00CB1486" w:rsidDel="005850C9">
          <w:rPr>
            <w:rFonts w:hint="cs"/>
            <w:b/>
            <w:bCs/>
            <w:rtl/>
          </w:rPr>
          <w:delText>לא נחתם הסכם חדש</w:delText>
        </w:r>
      </w:del>
      <w:ins w:id="185" w:author="Shimon" w:date="2019-07-22T17:01:00Z">
        <w:r w:rsidR="005850C9">
          <w:rPr>
            <w:rFonts w:hint="cs"/>
            <w:b/>
            <w:bCs/>
            <w:rtl/>
          </w:rPr>
          <w:t xml:space="preserve"> </w:t>
        </w:r>
      </w:ins>
      <w:del w:id="186" w:author="Shimon" w:date="2019-07-22T17:01:00Z">
        <w:r w:rsidRPr="00CB1486" w:rsidDel="005850C9">
          <w:rPr>
            <w:rFonts w:hint="cs"/>
            <w:b/>
            <w:bCs/>
            <w:rtl/>
          </w:rPr>
          <w:delText>, ו</w:delText>
        </w:r>
        <w:r w:rsidR="00430A54" w:rsidRPr="00CB1486" w:rsidDel="005850C9">
          <w:rPr>
            <w:rFonts w:hint="cs"/>
            <w:b/>
            <w:bCs/>
            <w:rtl/>
          </w:rPr>
          <w:delText xml:space="preserve">אין חולק </w:delText>
        </w:r>
      </w:del>
      <w:ins w:id="187" w:author="Shimon" w:date="2019-07-22T17:01:00Z">
        <w:r w:rsidR="005850C9">
          <w:rPr>
            <w:rFonts w:hint="cs"/>
            <w:b/>
            <w:bCs/>
            <w:rtl/>
          </w:rPr>
          <w:t xml:space="preserve"> </w:t>
        </w:r>
      </w:ins>
      <w:r w:rsidRPr="00CB1486">
        <w:rPr>
          <w:rFonts w:hint="cs"/>
          <w:b/>
          <w:bCs/>
          <w:rtl/>
        </w:rPr>
        <w:t>כי התובע לא קיבל הודעה על אי הארכת תוקפו של החוזה</w:t>
      </w:r>
      <w:ins w:id="188" w:author="Shimon" w:date="2019-07-22T17:37:00Z">
        <w:r w:rsidR="003D3A1B">
          <w:rPr>
            <w:rFonts w:hint="cs"/>
            <w:b/>
            <w:bCs/>
            <w:rtl/>
          </w:rPr>
          <w:t xml:space="preserve"> </w:t>
        </w:r>
      </w:ins>
      <w:ins w:id="189" w:author="Shimon" w:date="2019-07-23T18:56:00Z">
        <w:r w:rsidR="00002ADC">
          <w:rPr>
            <w:rFonts w:hint="cs"/>
            <w:b/>
            <w:bCs/>
            <w:rtl/>
          </w:rPr>
          <w:t xml:space="preserve"> עם תום תוקפו ב-</w:t>
        </w:r>
      </w:ins>
      <w:ins w:id="190" w:author="Shimon" w:date="2019-07-22T17:38:00Z">
        <w:r w:rsidR="003D3A1B">
          <w:rPr>
            <w:rFonts w:hint="cs"/>
            <w:b/>
            <w:bCs/>
            <w:rtl/>
          </w:rPr>
          <w:t xml:space="preserve"> 31.3.2010</w:t>
        </w:r>
      </w:ins>
      <w:r w:rsidR="00430A54">
        <w:rPr>
          <w:rFonts w:hint="cs"/>
          <w:b/>
          <w:bCs/>
          <w:rtl/>
        </w:rPr>
        <w:t>, או על כך ש</w:t>
      </w:r>
      <w:ins w:id="191" w:author="Shimon" w:date="2019-07-23T18:57:00Z">
        <w:r w:rsidR="00002ADC">
          <w:rPr>
            <w:rFonts w:hint="cs"/>
            <w:b/>
            <w:bCs/>
            <w:rtl/>
          </w:rPr>
          <w:t>י</w:t>
        </w:r>
      </w:ins>
      <w:r w:rsidR="00430A54">
        <w:rPr>
          <w:rFonts w:hint="cs"/>
          <w:b/>
          <w:bCs/>
          <w:rtl/>
        </w:rPr>
        <w:t>ח</w:t>
      </w:r>
      <w:ins w:id="192" w:author="Shimon" w:date="2019-07-23T18:57:00Z">
        <w:r w:rsidR="00002ADC">
          <w:rPr>
            <w:rFonts w:hint="cs"/>
            <w:b/>
            <w:bCs/>
            <w:rtl/>
          </w:rPr>
          <w:t>ו</w:t>
        </w:r>
      </w:ins>
      <w:r w:rsidR="00430A54">
        <w:rPr>
          <w:rFonts w:hint="cs"/>
          <w:b/>
          <w:bCs/>
          <w:rtl/>
        </w:rPr>
        <w:t>ל שינוי בתנאיו של החוזה</w:t>
      </w:r>
      <w:ins w:id="193" w:author="Shimon" w:date="2019-07-23T18:57:00Z">
        <w:r w:rsidR="00002ADC">
          <w:rPr>
            <w:rFonts w:hint="cs"/>
            <w:b/>
            <w:bCs/>
            <w:rtl/>
          </w:rPr>
          <w:t xml:space="preserve"> לאחר 1.4.2010</w:t>
        </w:r>
      </w:ins>
      <w:r w:rsidR="004477BE">
        <w:rPr>
          <w:rFonts w:hint="cs"/>
          <w:b/>
          <w:bCs/>
          <w:rtl/>
        </w:rPr>
        <w:t xml:space="preserve">, </w:t>
      </w:r>
      <w:r w:rsidR="000E68D8">
        <w:rPr>
          <w:rFonts w:hint="cs"/>
          <w:b/>
          <w:bCs/>
          <w:rtl/>
        </w:rPr>
        <w:t>ו</w:t>
      </w:r>
      <w:r w:rsidR="00002ADC">
        <w:rPr>
          <w:rFonts w:hint="cs"/>
          <w:b/>
          <w:bCs/>
          <w:rtl/>
        </w:rPr>
        <w:t>ממילא</w:t>
      </w:r>
      <w:del w:id="194" w:author="Shimon" w:date="2019-07-22T17:42:00Z">
        <w:r w:rsidR="004477BE" w:rsidDel="000E68D8">
          <w:rPr>
            <w:rFonts w:hint="cs"/>
            <w:b/>
            <w:bCs/>
            <w:rtl/>
          </w:rPr>
          <w:delText xml:space="preserve"> </w:delText>
        </w:r>
      </w:del>
      <w:r w:rsidR="004477BE">
        <w:rPr>
          <w:rFonts w:hint="cs"/>
          <w:b/>
          <w:bCs/>
          <w:rtl/>
        </w:rPr>
        <w:t>לא נערך לתובע שימוע</w:t>
      </w:r>
      <w:del w:id="195" w:author="Shimon" w:date="2019-07-23T18:59:00Z">
        <w:r w:rsidRPr="009A1EF5" w:rsidDel="00002ADC">
          <w:rPr>
            <w:rFonts w:hint="cs"/>
            <w:rtl/>
          </w:rPr>
          <w:delText>.</w:delText>
        </w:r>
      </w:del>
    </w:p>
    <w:p w14:paraId="6F383368" w14:textId="77777777" w:rsidR="003E3C89" w:rsidRDefault="003E3C89" w:rsidP="00337F2F">
      <w:pPr>
        <w:pStyle w:val="11"/>
        <w:numPr>
          <w:ilvl w:val="0"/>
          <w:numId w:val="14"/>
        </w:numPr>
        <w:tabs>
          <w:tab w:val="left" w:pos="566"/>
        </w:tabs>
        <w:spacing w:before="0" w:line="360" w:lineRule="auto"/>
        <w:ind w:left="566" w:right="0" w:hanging="425"/>
        <w:rPr>
          <w:b/>
          <w:bCs/>
        </w:rPr>
      </w:pPr>
      <w:r>
        <w:rPr>
          <w:rFonts w:hint="cs"/>
          <w:rtl/>
        </w:rPr>
        <w:t>בהיעדר הודעה ובהיעדר פעולה אחרת</w:t>
      </w:r>
      <w:r w:rsidR="00D5324B">
        <w:rPr>
          <w:rFonts w:hint="cs"/>
          <w:rtl/>
        </w:rPr>
        <w:t xml:space="preserve"> </w:t>
      </w:r>
      <w:r>
        <w:rPr>
          <w:rFonts w:hint="cs"/>
          <w:rtl/>
        </w:rPr>
        <w:t>מצדה של הנתבעת</w:t>
      </w:r>
      <w:r w:rsidR="00D5324B">
        <w:rPr>
          <w:rFonts w:hint="cs"/>
          <w:rtl/>
        </w:rPr>
        <w:t xml:space="preserve"> (פעולה הגלויה וידועה לתובע בזמן אמת)</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64A9E04F" w14:textId="40B83CE0" w:rsidR="00DA21AC" w:rsidRDefault="00CE0A64" w:rsidP="00FB04F6">
      <w:pPr>
        <w:pStyle w:val="11"/>
        <w:numPr>
          <w:ilvl w:val="0"/>
          <w:numId w:val="14"/>
        </w:numPr>
        <w:tabs>
          <w:tab w:val="clear" w:pos="1440"/>
        </w:tabs>
        <w:spacing w:before="0" w:after="240" w:line="360" w:lineRule="auto"/>
        <w:ind w:left="510" w:right="0" w:hanging="425"/>
        <w:rPr>
          <w:ins w:id="196" w:author="Shimon" w:date="2019-07-23T19:04:00Z"/>
        </w:rPr>
      </w:pPr>
      <w:r w:rsidRPr="00D74F54">
        <w:rPr>
          <w:rStyle w:val="emailstyle17"/>
          <w:rFonts w:ascii="Times New Roman" w:hAnsi="Times New Roman" w:cs="David" w:hint="cs"/>
          <w:color w:val="auto"/>
          <w:rtl/>
        </w:rPr>
        <w:t xml:space="preserve">בשלהי שנת 2011 </w:t>
      </w:r>
      <w:ins w:id="197" w:author="Shimon" w:date="2019-07-21T15:45:00Z">
        <w:r w:rsidR="000E68D8">
          <w:rPr>
            <w:rFonts w:hint="cs"/>
            <w:rtl/>
          </w:rPr>
          <w:t>בעת ביקור עבודה במשרד האוצר</w:t>
        </w:r>
        <w:r w:rsidR="00193B9F">
          <w:rPr>
            <w:rFonts w:hint="cs"/>
            <w:rtl/>
          </w:rPr>
          <w:t xml:space="preserve"> </w:t>
        </w:r>
      </w:ins>
      <w:ins w:id="198" w:author="Shimon" w:date="2019-07-21T22:12:00Z">
        <w:r w:rsidR="00E929E6">
          <w:rPr>
            <w:rFonts w:hint="cs"/>
            <w:rtl/>
          </w:rPr>
          <w:t>(משרדו של ה</w:t>
        </w:r>
      </w:ins>
      <w:ins w:id="199" w:author="Shimon" w:date="2019-07-22T17:44:00Z">
        <w:r w:rsidR="000E68D8">
          <w:rPr>
            <w:rFonts w:hint="cs"/>
            <w:rtl/>
          </w:rPr>
          <w:t>ת</w:t>
        </w:r>
      </w:ins>
      <w:ins w:id="200" w:author="Shimon" w:date="2019-07-21T22:12:00Z">
        <w:r w:rsidR="00E929E6">
          <w:rPr>
            <w:rFonts w:hint="cs"/>
            <w:rtl/>
          </w:rPr>
          <w:t>ובע היה</w:t>
        </w:r>
      </w:ins>
      <w:ins w:id="201" w:author="Shimon" w:date="2019-07-22T17:44:00Z">
        <w:r w:rsidR="000E68D8">
          <w:rPr>
            <w:rFonts w:hint="cs"/>
            <w:rtl/>
          </w:rPr>
          <w:t>,</w:t>
        </w:r>
      </w:ins>
      <w:ins w:id="202" w:author="Shimon" w:date="2019-07-21T22:12:00Z">
        <w:r w:rsidR="00E929E6">
          <w:rPr>
            <w:rFonts w:hint="cs"/>
            <w:rtl/>
          </w:rPr>
          <w:t xml:space="preserve"> בתו</w:t>
        </w:r>
      </w:ins>
      <w:ins w:id="203" w:author="Shimon" w:date="2019-07-21T22:13:00Z">
        <w:r w:rsidR="00E929E6">
          <w:rPr>
            <w:rFonts w:hint="cs"/>
            <w:rtl/>
          </w:rPr>
          <w:t>ק</w:t>
        </w:r>
      </w:ins>
      <w:ins w:id="204" w:author="Shimon" w:date="2019-07-21T22:12:00Z">
        <w:r w:rsidR="00E929E6">
          <w:rPr>
            <w:rFonts w:hint="cs"/>
            <w:rtl/>
          </w:rPr>
          <w:t>ף תפקידו</w:t>
        </w:r>
      </w:ins>
      <w:ins w:id="205" w:author="Shimon" w:date="2019-07-22T17:44:00Z">
        <w:r w:rsidR="000E68D8">
          <w:rPr>
            <w:rFonts w:hint="cs"/>
            <w:rtl/>
          </w:rPr>
          <w:t>,</w:t>
        </w:r>
      </w:ins>
      <w:ins w:id="206" w:author="Shimon" w:date="2019-07-21T22:12:00Z">
        <w:r w:rsidR="00E929E6">
          <w:rPr>
            <w:rFonts w:hint="cs"/>
            <w:rtl/>
          </w:rPr>
          <w:t xml:space="preserve"> מחוץ ל</w:t>
        </w:r>
      </w:ins>
      <w:ins w:id="207" w:author="Shimon" w:date="2019-07-22T17:44:00Z">
        <w:r w:rsidR="000E68D8">
          <w:rPr>
            <w:rFonts w:hint="cs"/>
            <w:rtl/>
          </w:rPr>
          <w:t xml:space="preserve">בנין </w:t>
        </w:r>
      </w:ins>
      <w:ins w:id="208" w:author="Shimon" w:date="2019-07-21T22:12:00Z">
        <w:r w:rsidR="00E929E6">
          <w:rPr>
            <w:rFonts w:hint="cs"/>
            <w:rtl/>
          </w:rPr>
          <w:t>משרד האוצר</w:t>
        </w:r>
      </w:ins>
      <w:ins w:id="209" w:author="Shimon" w:date="2019-07-21T22:13:00Z">
        <w:r w:rsidR="00E929E6">
          <w:rPr>
            <w:rFonts w:hint="cs"/>
            <w:rtl/>
          </w:rPr>
          <w:t xml:space="preserve">) </w:t>
        </w:r>
      </w:ins>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r w:rsidR="00004E72">
        <w:rPr>
          <w:rFonts w:hint="cs"/>
          <w:rtl/>
        </w:rPr>
        <w:t>הפרטים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ins w:id="210" w:author="Shimon" w:date="2019-07-22T17:45:00Z">
        <w:r w:rsidR="000E68D8">
          <w:rPr>
            <w:rFonts w:hint="cs"/>
            <w:rtl/>
          </w:rPr>
          <w:t>.</w:t>
        </w:r>
      </w:ins>
      <w:del w:id="211" w:author="Shimon" w:date="2019-07-22T17:45:00Z">
        <w:r w:rsidR="00594EB3" w:rsidDel="000E68D8">
          <w:rPr>
            <w:rFonts w:hint="cs"/>
            <w:rtl/>
          </w:rPr>
          <w:delText>,</w:delText>
        </w:r>
      </w:del>
      <w:r w:rsidR="00594EB3">
        <w:rPr>
          <w:rFonts w:hint="cs"/>
          <w:rtl/>
        </w:rPr>
        <w:t xml:space="preserve"> </w:t>
      </w:r>
      <w:del w:id="212" w:author="Shimon" w:date="2019-07-22T17:45:00Z">
        <w:r w:rsidR="00594EB3" w:rsidDel="000E68D8">
          <w:rPr>
            <w:rFonts w:hint="cs"/>
            <w:rtl/>
          </w:rPr>
          <w:delText>והוא</w:delText>
        </w:r>
      </w:del>
      <w:ins w:id="213" w:author="Shimon" w:date="2019-07-22T17:45:00Z">
        <w:r w:rsidR="000E68D8">
          <w:rPr>
            <w:rFonts w:hint="cs"/>
            <w:rtl/>
          </w:rPr>
          <w:t xml:space="preserve">התובע </w:t>
        </w:r>
      </w:ins>
      <w:del w:id="214" w:author="Shimon" w:date="2019-07-22T17:45:00Z">
        <w:r w:rsidR="00594EB3" w:rsidDel="000E68D8">
          <w:rPr>
            <w:rFonts w:hint="cs"/>
            <w:rtl/>
          </w:rPr>
          <w:delText xml:space="preserve"> </w:delText>
        </w:r>
      </w:del>
      <w:r w:rsidR="00594EB3">
        <w:rPr>
          <w:rFonts w:hint="cs"/>
          <w:rtl/>
        </w:rPr>
        <w:t>נענה</w:t>
      </w:r>
      <w:ins w:id="215" w:author="Shimon" w:date="2019-07-22T17:46:00Z">
        <w:r w:rsidR="000E68D8">
          <w:rPr>
            <w:rFonts w:hint="cs"/>
            <w:rtl/>
          </w:rPr>
          <w:t xml:space="preserve"> לבקשה</w:t>
        </w:r>
      </w:ins>
      <w:ins w:id="216" w:author="Shimon" w:date="2019-07-22T17:45:00Z">
        <w:r w:rsidR="000E68D8">
          <w:rPr>
            <w:rFonts w:hint="cs"/>
            <w:rtl/>
          </w:rPr>
          <w:t xml:space="preserve">, </w:t>
        </w:r>
      </w:ins>
      <w:ins w:id="217" w:author="Shimon" w:date="2019-07-23T19:00:00Z">
        <w:r w:rsidR="00002ADC">
          <w:rPr>
            <w:rFonts w:hint="cs"/>
            <w:rtl/>
          </w:rPr>
          <w:t xml:space="preserve">בהנחה שמדובר בטופס שגרתי </w:t>
        </w:r>
      </w:ins>
      <w:ins w:id="218" w:author="Shimon" w:date="2019-07-23T19:01:00Z">
        <w:r w:rsidR="00002ADC">
          <w:rPr>
            <w:rFonts w:hint="cs"/>
            <w:rtl/>
          </w:rPr>
          <w:t>שעל כל עובד ו/או פורש למל</w:t>
        </w:r>
        <w:r w:rsidR="00FB04F6">
          <w:rPr>
            <w:rFonts w:hint="cs"/>
            <w:rtl/>
          </w:rPr>
          <w:t>א</w:t>
        </w:r>
      </w:ins>
      <w:ins w:id="219" w:author="Shimon" w:date="2019-07-23T19:03:00Z">
        <w:r w:rsidR="00FB04F6">
          <w:rPr>
            <w:rFonts w:hint="cs"/>
            <w:rtl/>
          </w:rPr>
          <w:t>.</w:t>
        </w:r>
      </w:ins>
      <w:ins w:id="220" w:author="Shimon" w:date="2019-07-23T19:01:00Z">
        <w:r w:rsidR="00002ADC">
          <w:rPr>
            <w:rFonts w:hint="cs"/>
            <w:rtl/>
          </w:rPr>
          <w:t xml:space="preserve"> להפתעתו הוא נתבקש </w:t>
        </w:r>
      </w:ins>
      <w:ins w:id="221" w:author="Shimon" w:date="2019-07-23T19:03:00Z">
        <w:r w:rsidR="00FB04F6">
          <w:rPr>
            <w:rFonts w:hint="cs"/>
            <w:rtl/>
          </w:rPr>
          <w:t xml:space="preserve">מיד אחרי כן </w:t>
        </w:r>
      </w:ins>
      <w:ins w:id="222" w:author="Shimon" w:date="2019-07-23T19:02:00Z">
        <w:r w:rsidR="00002ADC">
          <w:rPr>
            <w:rFonts w:hint="cs"/>
            <w:rtl/>
          </w:rPr>
          <w:t xml:space="preserve">על ידי הפקידה </w:t>
        </w:r>
      </w:ins>
      <w:del w:id="223" w:author="Shimon" w:date="2019-07-23T19:02:00Z">
        <w:r w:rsidR="00002ADC" w:rsidDel="00002ADC">
          <w:rPr>
            <w:rFonts w:hint="cs"/>
            <w:rtl/>
          </w:rPr>
          <w:delText>ס</w:delText>
        </w:r>
        <w:r w:rsidR="00594EB3" w:rsidDel="00002ADC">
          <w:rPr>
            <w:rFonts w:hint="cs"/>
            <w:rtl/>
          </w:rPr>
          <w:delText>רב לבקשתה</w:delText>
        </w:r>
      </w:del>
      <w:ins w:id="224" w:author="Shimon" w:date="2019-07-23T19:02:00Z">
        <w:r w:rsidR="00002ADC">
          <w:rPr>
            <w:rFonts w:hint="cs"/>
            <w:rtl/>
          </w:rPr>
          <w:t xml:space="preserve"> </w:t>
        </w:r>
      </w:ins>
      <w:r w:rsidR="00594EB3">
        <w:rPr>
          <w:rFonts w:hint="cs"/>
          <w:rtl/>
        </w:rPr>
        <w:t xml:space="preserve"> למלא ולחתום על טופס לבקשת גמל</w:t>
      </w:r>
      <w:r w:rsidR="00582D11">
        <w:rPr>
          <w:rFonts w:hint="cs"/>
          <w:rtl/>
        </w:rPr>
        <w:t>ה</w:t>
      </w:r>
      <w:r w:rsidR="00594EB3">
        <w:rPr>
          <w:rFonts w:hint="cs"/>
          <w:rtl/>
        </w:rPr>
        <w:t xml:space="preserve"> שהיא הציגה בפניו</w:t>
      </w:r>
      <w:ins w:id="225" w:author="Shimon" w:date="2019-07-23T19:03:00Z">
        <w:r w:rsidR="00FB04F6">
          <w:rPr>
            <w:rFonts w:hint="cs"/>
            <w:rtl/>
          </w:rPr>
          <w:t xml:space="preserve"> אך הוא סרב</w:t>
        </w:r>
      </w:ins>
      <w:del w:id="226" w:author="Shimon" w:date="2019-07-23T19:03:00Z">
        <w:r w:rsidR="00594EB3" w:rsidDel="00FB04F6">
          <w:rPr>
            <w:rFonts w:hint="cs"/>
            <w:rtl/>
          </w:rPr>
          <w:delText xml:space="preserve">. </w:delText>
        </w:r>
      </w:del>
    </w:p>
    <w:p w14:paraId="6C01C4D7" w14:textId="6C8628D3" w:rsidR="007E5E26" w:rsidRDefault="00FB04F6" w:rsidP="00E21D10">
      <w:pPr>
        <w:pStyle w:val="11"/>
        <w:numPr>
          <w:ilvl w:val="0"/>
          <w:numId w:val="14"/>
        </w:numPr>
        <w:tabs>
          <w:tab w:val="clear" w:pos="1440"/>
        </w:tabs>
        <w:spacing w:before="0" w:after="240" w:line="360" w:lineRule="auto"/>
        <w:ind w:left="510" w:firstLine="0"/>
        <w:rPr>
          <w:rtl/>
        </w:rPr>
        <w:pPrChange w:id="227" w:author="Shimon" w:date="2019-07-23T19:04:00Z">
          <w:pPr>
            <w:pStyle w:val="11"/>
            <w:spacing w:after="240" w:line="360" w:lineRule="auto"/>
            <w:ind w:left="510"/>
          </w:pPr>
        </w:pPrChange>
      </w:pPr>
      <w:ins w:id="228" w:author="Shimon" w:date="2019-07-23T19:04:00Z">
        <w:r>
          <w:rPr>
            <w:rFonts w:hint="cs"/>
            <w:rtl/>
          </w:rPr>
          <w:t xml:space="preserve"> </w:t>
        </w:r>
      </w:ins>
      <w:r w:rsidR="007E5E26">
        <w:rPr>
          <w:rtl/>
        </w:rPr>
        <w:t xml:space="preserve">התובע הבין </w:t>
      </w:r>
      <w:ins w:id="229" w:author="Shimon" w:date="2019-07-23T19:04:00Z">
        <w:r>
          <w:rPr>
            <w:rFonts w:hint="cs"/>
            <w:rtl/>
          </w:rPr>
          <w:t xml:space="preserve">מכך </w:t>
        </w:r>
      </w:ins>
      <w:r w:rsidR="007E5E26">
        <w:rPr>
          <w:rtl/>
        </w:rPr>
        <w:t xml:space="preserve">כי הפקידה, שמטבע הדברים אינה מודעת לתנאי החוזה שלו, מבצעת פרוצדורות סטנדרטיות  לגבי </w:t>
      </w:r>
      <w:ins w:id="230" w:author="Shimon" w:date="2019-07-22T17:48:00Z">
        <w:r w:rsidR="000E68D8">
          <w:rPr>
            <w:rFonts w:hint="cs"/>
            <w:rtl/>
          </w:rPr>
          <w:t xml:space="preserve">כלל </w:t>
        </w:r>
      </w:ins>
      <w:r w:rsidR="007E5E26">
        <w:rPr>
          <w:rtl/>
        </w:rPr>
        <w:t>עובדי</w:t>
      </w:r>
      <w:ins w:id="231" w:author="Shimon" w:date="2019-07-22T17:48:00Z">
        <w:r w:rsidR="000E68D8">
          <w:rPr>
            <w:rFonts w:hint="cs"/>
            <w:rtl/>
          </w:rPr>
          <w:t xml:space="preserve"> האוצר</w:t>
        </w:r>
      </w:ins>
      <w:del w:id="232" w:author="Shimon" w:date="2019-07-22T17:48:00Z">
        <w:r w:rsidR="007E5E26" w:rsidDel="000E68D8">
          <w:rPr>
            <w:rtl/>
          </w:rPr>
          <w:delText>ם</w:delText>
        </w:r>
      </w:del>
      <w:r w:rsidR="007E5E26">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יפנו אליו בעניין הטופס עליו סירב לחתום.</w:t>
      </w:r>
    </w:p>
    <w:p w14:paraId="1638FE7D" w14:textId="7D0A4FC6" w:rsidR="007E5E26" w:rsidRDefault="007E5E26" w:rsidP="00FB04F6">
      <w:pPr>
        <w:pStyle w:val="11"/>
        <w:spacing w:before="0" w:after="240" w:line="360" w:lineRule="auto"/>
        <w:ind w:left="510" w:firstLine="0"/>
        <w:rPr>
          <w:ins w:id="233" w:author="Shimon" w:date="2019-07-21T15:51:00Z"/>
          <w:rStyle w:val="emailstyle17"/>
          <w:rFonts w:ascii="Times New Roman" w:hAnsi="Times New Roman" w:cs="David"/>
          <w:color w:val="auto"/>
          <w:rtl/>
        </w:rPr>
      </w:pPr>
      <w:r>
        <w:rPr>
          <w:rtl/>
        </w:rPr>
        <w:lastRenderedPageBreak/>
        <w:t xml:space="preserve"> </w:t>
      </w:r>
      <w:r w:rsidR="00FB04F6">
        <w:rPr>
          <w:rFonts w:hint="cs"/>
          <w:rtl/>
        </w:rPr>
        <w:t>יודגש כי</w:t>
      </w:r>
      <w:del w:id="234" w:author="Shimon" w:date="2019-07-21T22:14:00Z">
        <w:r w:rsidDel="00E929E6">
          <w:rPr>
            <w:rtl/>
          </w:rPr>
          <w:delText xml:space="preserve"> </w:delText>
        </w:r>
      </w:del>
      <w:ins w:id="235" w:author="Shimon" w:date="2019-07-23T19:06:00Z">
        <w:r w:rsidR="00FB04F6">
          <w:rPr>
            <w:rFonts w:hint="cs"/>
            <w:rtl/>
          </w:rPr>
          <w:t xml:space="preserve">בפועל </w:t>
        </w:r>
      </w:ins>
      <w:r>
        <w:rPr>
          <w:rtl/>
        </w:rPr>
        <w:t>לא נעשה עם התובע בירור בעניין הטופס עליו סירב לחתום, ולא נעשתה מולו כל פעולה אחרת  לביטול תוקפו של החוזה במהלך שנת 2012</w:t>
      </w:r>
      <w:ins w:id="236" w:author="Shimon" w:date="2019-07-21T15:51:00Z">
        <w:r>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w:t>
      </w:r>
    </w:p>
    <w:p w14:paraId="10472FF6" w14:textId="77777777" w:rsidR="007E5E26" w:rsidRDefault="007E5E26" w:rsidP="007E5E26">
      <w:pPr>
        <w:pStyle w:val="11"/>
        <w:numPr>
          <w:ilvl w:val="0"/>
          <w:numId w:val="14"/>
        </w:numPr>
        <w:tabs>
          <w:tab w:val="clear" w:pos="1440"/>
          <w:tab w:val="num" w:pos="381"/>
        </w:tabs>
        <w:spacing w:before="0" w:after="240" w:line="360" w:lineRule="auto"/>
        <w:ind w:left="523"/>
        <w:rPr>
          <w:rStyle w:val="emailstyle17"/>
          <w:rFonts w:ascii="Times New Roman" w:hAnsi="Times New Roman" w:cs="David"/>
          <w:color w:val="auto"/>
        </w:rPr>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w:t>
      </w:r>
      <w:del w:id="237" w:author="Shimon" w:date="2019-07-21T15:48:00Z">
        <w:r w:rsidDel="007E5E26">
          <w:rPr>
            <w:rStyle w:val="emailstyle17"/>
            <w:rFonts w:ascii="Times New Roman" w:hAnsi="Times New Roman" w:cs="David" w:hint="cs"/>
            <w:color w:val="auto"/>
            <w:rtl/>
          </w:rPr>
          <w:delText>ש</w:delText>
        </w:r>
      </w:del>
      <w:ins w:id="238" w:author="Shimon" w:date="2019-07-21T15:48:00Z">
        <w:r>
          <w:rPr>
            <w:rStyle w:val="emailstyle17"/>
            <w:rFonts w:ascii="Times New Roman" w:hAnsi="Times New Roman" w:cs="David" w:hint="cs"/>
            <w:color w:val="auto"/>
            <w:rtl/>
          </w:rPr>
          <w:t>ו</w:t>
        </w:r>
      </w:ins>
      <w:r>
        <w:rPr>
          <w:rStyle w:val="emailstyle17"/>
          <w:rFonts w:ascii="Times New Roman" w:hAnsi="Times New Roman" w:cs="David" w:hint="cs"/>
          <w:color w:val="auto"/>
          <w:rtl/>
        </w:rPr>
        <w:t xml:space="preserve">כדאי מאד </w:t>
      </w:r>
      <w:ins w:id="239" w:author="Shimon" w:date="2019-07-21T15:48:00Z">
        <w:r>
          <w:rPr>
            <w:rStyle w:val="emailstyle17"/>
            <w:rFonts w:ascii="Times New Roman" w:hAnsi="Times New Roman" w:cs="David" w:hint="cs"/>
            <w:color w:val="auto"/>
            <w:rtl/>
          </w:rPr>
          <w:t>לנצל את ההזדמנות ו</w:t>
        </w:r>
      </w:ins>
      <w:r>
        <w:rPr>
          <w:rStyle w:val="emailstyle17"/>
          <w:rFonts w:ascii="Times New Roman" w:hAnsi="Times New Roman" w:cs="David" w:hint="cs"/>
          <w:color w:val="auto"/>
          <w:rtl/>
        </w:rPr>
        <w:t xml:space="preserve">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651E9855" w:rsidR="00666881" w:rsidRPr="007E5E26" w:rsidRDefault="007E5E26" w:rsidP="00811054">
      <w:pPr>
        <w:pStyle w:val="11"/>
        <w:numPr>
          <w:ilvl w:val="0"/>
          <w:numId w:val="14"/>
        </w:numPr>
        <w:spacing w:before="0" w:after="240" w:line="360" w:lineRule="auto"/>
        <w:ind w:left="510" w:firstLine="0"/>
        <w:rPr>
          <w:rStyle w:val="emailstyle17"/>
          <w:rFonts w:ascii="Times New Roman" w:hAnsi="Times New Roman" w:cs="David"/>
          <w:color w:val="auto"/>
        </w:rPr>
      </w:pPr>
      <w:del w:id="240" w:author="Shimon" w:date="2019-07-21T22:16:00Z">
        <w:r w:rsidDel="00E929E6">
          <w:rPr>
            <w:rFonts w:hint="cs"/>
            <w:rtl/>
          </w:rPr>
          <w:delText xml:space="preserve">     </w:delText>
        </w:r>
        <w:r w:rsidR="00152A00" w:rsidRPr="007E5E26" w:rsidDel="00E929E6">
          <w:rPr>
            <w:rStyle w:val="emailstyle17"/>
            <w:rFonts w:ascii="Times New Roman" w:hAnsi="Times New Roman" w:cs="David" w:hint="cs"/>
            <w:color w:val="auto"/>
            <w:rtl/>
          </w:rPr>
          <w:delText xml:space="preserve"> </w:delText>
        </w:r>
        <w:r w:rsidR="003E3C89" w:rsidRPr="007E5E26" w:rsidDel="00E929E6">
          <w:rPr>
            <w:rStyle w:val="emailstyle17"/>
            <w:rFonts w:ascii="Times New Roman" w:hAnsi="Times New Roman" w:cs="David" w:hint="cs"/>
            <w:color w:val="auto"/>
            <w:rtl/>
          </w:rPr>
          <w:delText>לתדהמתו של התובע</w:delText>
        </w:r>
      </w:del>
      <w:r w:rsidR="003E3C89" w:rsidRPr="007E5E26">
        <w:rPr>
          <w:rStyle w:val="emailstyle17"/>
          <w:rFonts w:ascii="Times New Roman" w:hAnsi="Times New Roman" w:cs="David" w:hint="cs"/>
          <w:color w:val="auto"/>
          <w:rtl/>
        </w:rPr>
        <w:t xml:space="preserve">, </w:t>
      </w:r>
      <w:r w:rsidR="00666881"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del w:id="241" w:author="Shimon" w:date="2019-07-21T22:17:00Z">
        <w:r w:rsidR="00F96F36" w:rsidRPr="007E5E26" w:rsidDel="00E929E6">
          <w:rPr>
            <w:rStyle w:val="emailstyle17"/>
            <w:rFonts w:ascii="Times New Roman" w:hAnsi="Times New Roman" w:cs="David" w:hint="cs"/>
            <w:color w:val="auto"/>
            <w:rtl/>
          </w:rPr>
          <w:delText xml:space="preserve">פנתה </w:delText>
        </w:r>
      </w:del>
      <w:ins w:id="242" w:author="Shimon" w:date="2019-07-21T22:17:00Z">
        <w:r w:rsidR="00E929E6">
          <w:rPr>
            <w:rStyle w:val="emailstyle17"/>
            <w:rFonts w:ascii="Times New Roman" w:hAnsi="Times New Roman" w:cs="David" w:hint="cs"/>
            <w:color w:val="auto"/>
            <w:rtl/>
          </w:rPr>
          <w:t xml:space="preserve">קיבל התובע באי מייל מכתב </w:t>
        </w:r>
      </w:ins>
      <w:del w:id="243" w:author="Shimon" w:date="2019-07-21T22:19:00Z">
        <w:r w:rsidR="00F96F36" w:rsidRPr="007E5E26" w:rsidDel="00E929E6">
          <w:rPr>
            <w:rStyle w:val="emailstyle17"/>
            <w:rFonts w:ascii="Times New Roman" w:hAnsi="Times New Roman" w:cs="David" w:hint="cs"/>
            <w:color w:val="auto"/>
            <w:rtl/>
          </w:rPr>
          <w:delText xml:space="preserve">הנתבעת </w:delText>
        </w:r>
      </w:del>
      <w:ins w:id="244" w:author="Shimon" w:date="2019-07-21T22:19:00Z">
        <w:r w:rsidR="00E929E6" w:rsidRPr="007E5E26">
          <w:rPr>
            <w:rStyle w:val="emailstyle17"/>
            <w:rFonts w:ascii="Times New Roman" w:hAnsi="Times New Roman" w:cs="David" w:hint="cs"/>
            <w:color w:val="auto"/>
            <w:rtl/>
          </w:rPr>
          <w:t xml:space="preserve"> </w:t>
        </w:r>
      </w:ins>
      <w:del w:id="245" w:author="Shimon" w:date="2019-07-21T22:17:00Z">
        <w:r w:rsidR="00F96F36" w:rsidRPr="007E5E26" w:rsidDel="00E929E6">
          <w:rPr>
            <w:rStyle w:val="emailstyle17"/>
            <w:rFonts w:ascii="Times New Roman" w:hAnsi="Times New Roman" w:cs="David" w:hint="cs"/>
            <w:color w:val="auto"/>
            <w:rtl/>
          </w:rPr>
          <w:delText xml:space="preserve">לתובע </w:delText>
        </w:r>
      </w:del>
      <w:del w:id="246" w:author="Shimon" w:date="2019-07-21T22:18:00Z">
        <w:r w:rsidR="00F96F36" w:rsidRPr="007E5E26" w:rsidDel="00E929E6">
          <w:rPr>
            <w:rStyle w:val="emailstyle17"/>
            <w:rFonts w:ascii="Times New Roman" w:hAnsi="Times New Roman" w:cs="David" w:hint="cs"/>
            <w:color w:val="auto"/>
            <w:rtl/>
          </w:rPr>
          <w:delText>בכתב,</w:delText>
        </w:r>
      </w:del>
      <w:ins w:id="247" w:author="Shimon" w:date="2019-07-21T22:18:00Z">
        <w:r w:rsidR="00E929E6">
          <w:rPr>
            <w:rStyle w:val="emailstyle17"/>
            <w:rFonts w:ascii="Times New Roman" w:hAnsi="Times New Roman" w:cs="David" w:hint="cs"/>
            <w:color w:val="auto"/>
            <w:rtl/>
          </w:rPr>
          <w:t xml:space="preserve"> </w:t>
        </w:r>
      </w:ins>
      <w:ins w:id="248" w:author="Shimon" w:date="2019-07-22T17:53:00Z">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r w:rsidR="00811054">
          <w:rPr>
            <w:rStyle w:val="emailstyle17"/>
            <w:rFonts w:ascii="Times New Roman" w:hAnsi="Times New Roman" w:cs="David" w:hint="cs"/>
            <w:color w:val="auto"/>
            <w:rtl/>
          </w:rPr>
          <w:t xml:space="preserve"> </w:t>
        </w:r>
      </w:ins>
      <w:ins w:id="249" w:author="Shimon" w:date="2019-07-22T17:52:00Z">
        <w:r w:rsidR="00811054">
          <w:rPr>
            <w:rStyle w:val="emailstyle17"/>
            <w:rFonts w:ascii="Times New Roman" w:hAnsi="Times New Roman" w:cs="David" w:hint="cs"/>
            <w:color w:val="auto"/>
            <w:rtl/>
          </w:rPr>
          <w:t xml:space="preserve"> המודיע לו </w:t>
        </w:r>
      </w:ins>
      <w:del w:id="250" w:author="Shimon" w:date="2019-07-21T22:18:00Z">
        <w:r w:rsidR="00F96F36" w:rsidRPr="007E5E26" w:rsidDel="00E929E6">
          <w:rPr>
            <w:rStyle w:val="emailstyle17"/>
            <w:rFonts w:ascii="Times New Roman" w:hAnsi="Times New Roman" w:cs="David" w:hint="cs"/>
            <w:color w:val="auto"/>
            <w:rtl/>
          </w:rPr>
          <w:delText xml:space="preserve"> </w:delText>
        </w:r>
      </w:del>
      <w:r w:rsidR="00E929E6">
        <w:rPr>
          <w:rStyle w:val="emailstyle17"/>
          <w:rFonts w:ascii="Times New Roman" w:hAnsi="Times New Roman" w:cs="David" w:hint="cs"/>
          <w:color w:val="auto"/>
          <w:rtl/>
        </w:rPr>
        <w:t>בפעם הראשונה</w:t>
      </w:r>
      <w:del w:id="251" w:author="Shimon" w:date="2019-07-21T22:18:00Z">
        <w:r w:rsidR="00DC14E2" w:rsidRPr="007E5E26" w:rsidDel="00E929E6">
          <w:rPr>
            <w:rStyle w:val="emailstyle17"/>
            <w:rFonts w:ascii="Times New Roman" w:hAnsi="Times New Roman" w:cs="David" w:hint="cs"/>
            <w:color w:val="auto"/>
            <w:rtl/>
          </w:rPr>
          <w:delText xml:space="preserve"> </w:delText>
        </w:r>
        <w:r w:rsidR="00F96F36" w:rsidRPr="007E5E26" w:rsidDel="00E929E6">
          <w:rPr>
            <w:rStyle w:val="emailstyle17"/>
            <w:rFonts w:ascii="Times New Roman" w:hAnsi="Times New Roman" w:cs="David" w:hint="cs"/>
            <w:color w:val="auto"/>
            <w:rtl/>
          </w:rPr>
          <w:delText>והודיע</w:delText>
        </w:r>
        <w:r w:rsidR="00DC14E2" w:rsidRPr="007E5E26" w:rsidDel="00E929E6">
          <w:rPr>
            <w:rStyle w:val="emailstyle17"/>
            <w:rFonts w:ascii="Times New Roman" w:hAnsi="Times New Roman" w:cs="David" w:hint="cs"/>
            <w:color w:val="auto"/>
            <w:rtl/>
          </w:rPr>
          <w:delText>ה</w:delText>
        </w:r>
        <w:r w:rsidR="00F96F36" w:rsidRPr="007E5E26" w:rsidDel="00E929E6">
          <w:rPr>
            <w:rStyle w:val="emailstyle17"/>
            <w:rFonts w:ascii="Times New Roman" w:hAnsi="Times New Roman" w:cs="David" w:hint="cs"/>
            <w:color w:val="auto"/>
            <w:rtl/>
          </w:rPr>
          <w:delText xml:space="preserve"> לו </w:delText>
        </w:r>
      </w:del>
      <w:r w:rsidR="00F96F36" w:rsidRPr="007E5E26">
        <w:rPr>
          <w:rStyle w:val="emailstyle17"/>
          <w:rFonts w:ascii="Times New Roman" w:hAnsi="Times New Roman" w:cs="David" w:hint="cs"/>
          <w:color w:val="auto"/>
          <w:rtl/>
        </w:rPr>
        <w:t xml:space="preserve">כי </w:t>
      </w:r>
      <w:del w:id="252" w:author="Shimon" w:date="2019-07-21T22:18:00Z">
        <w:r w:rsidR="00C926D8" w:rsidRPr="007E5E26" w:rsidDel="00E929E6">
          <w:rPr>
            <w:rStyle w:val="emailstyle17"/>
            <w:rFonts w:ascii="Times New Roman" w:hAnsi="Times New Roman" w:cs="David" w:hint="cs"/>
            <w:color w:val="auto"/>
            <w:rtl/>
          </w:rPr>
          <w:delText xml:space="preserve"> </w:delText>
        </w:r>
      </w:del>
      <w:r w:rsidR="00F96F36" w:rsidRPr="007E5E26">
        <w:rPr>
          <w:rStyle w:val="emailstyle17"/>
          <w:rFonts w:ascii="Times New Roman" w:hAnsi="Times New Roman" w:cs="David" w:hint="cs"/>
          <w:color w:val="auto"/>
          <w:rtl/>
        </w:rPr>
        <w:t xml:space="preserve">העסקתו </w:t>
      </w:r>
      <w:ins w:id="253" w:author="Shimon" w:date="2019-07-21T22:18:00Z">
        <w:r w:rsidR="00E929E6">
          <w:rPr>
            <w:rStyle w:val="emailstyle17"/>
            <w:rFonts w:ascii="Times New Roman" w:hAnsi="Times New Roman" w:cs="David" w:hint="cs"/>
            <w:color w:val="auto"/>
            <w:rtl/>
          </w:rPr>
          <w:t xml:space="preserve">תסתיים </w:t>
        </w:r>
      </w:ins>
      <w:del w:id="254" w:author="Shimon" w:date="2019-07-21T22:18:00Z">
        <w:r w:rsidR="00F96F36" w:rsidRPr="007E5E26" w:rsidDel="00E929E6">
          <w:rPr>
            <w:rStyle w:val="emailstyle17"/>
            <w:rFonts w:ascii="Times New Roman" w:hAnsi="Times New Roman" w:cs="David" w:hint="cs"/>
            <w:color w:val="auto"/>
            <w:rtl/>
          </w:rPr>
          <w:delText>נקב</w:delText>
        </w:r>
      </w:del>
      <w:del w:id="255" w:author="Shimon" w:date="2019-07-21T22:19:00Z">
        <w:r w:rsidR="00F96F36" w:rsidRPr="007E5E26" w:rsidDel="00E929E6">
          <w:rPr>
            <w:rStyle w:val="emailstyle17"/>
            <w:rFonts w:ascii="Times New Roman" w:hAnsi="Times New Roman" w:cs="David" w:hint="cs"/>
            <w:color w:val="auto"/>
            <w:rtl/>
          </w:rPr>
          <w:delText>ע ל</w:delText>
        </w:r>
      </w:del>
      <w:ins w:id="256" w:author="Shimon" w:date="2019-07-21T22:19:00Z">
        <w:r w:rsidR="00E929E6">
          <w:rPr>
            <w:rStyle w:val="emailstyle17"/>
            <w:rFonts w:ascii="Times New Roman" w:hAnsi="Times New Roman" w:cs="David" w:hint="cs"/>
            <w:color w:val="auto"/>
            <w:rtl/>
          </w:rPr>
          <w:t>ב</w:t>
        </w:r>
      </w:ins>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ins w:id="257" w:author="Shimon" w:date="2019-07-22T17:54:00Z">
        <w:r w:rsidR="00811054">
          <w:rPr>
            <w:rStyle w:val="emailstyle17"/>
            <w:rFonts w:ascii="Times New Roman" w:hAnsi="Times New Roman" w:cs="David" w:hint="cs"/>
            <w:color w:val="auto"/>
            <w:rtl/>
          </w:rPr>
          <w:t>ה</w:t>
        </w:r>
      </w:ins>
      <w:del w:id="258" w:author="Shimon" w:date="2019-07-22T17:54:00Z">
        <w:r w:rsidR="00CE0A64" w:rsidRPr="007E5E26" w:rsidDel="00811054">
          <w:rPr>
            <w:rStyle w:val="emailstyle17"/>
            <w:rFonts w:ascii="Times New Roman" w:hAnsi="Times New Roman" w:cs="David" w:hint="cs"/>
            <w:color w:val="auto"/>
            <w:rtl/>
          </w:rPr>
          <w:delText xml:space="preserve">נתבעת </w:delText>
        </w:r>
      </w:del>
      <w:r w:rsidR="00CE0A64" w:rsidRPr="007E5E26">
        <w:rPr>
          <w:rStyle w:val="emailstyle17"/>
          <w:rFonts w:ascii="Times New Roman" w:hAnsi="Times New Roman" w:cs="David" w:hint="cs"/>
          <w:color w:val="auto"/>
          <w:rtl/>
        </w:rPr>
        <w:t xml:space="preserve">בו ביום </w:t>
      </w:r>
      <w:del w:id="259" w:author="Shimon" w:date="2019-07-22T17:54:00Z">
        <w:r w:rsidR="00CE0A64" w:rsidRPr="007E5E26" w:rsidDel="00811054">
          <w:rPr>
            <w:rStyle w:val="emailstyle17"/>
            <w:rFonts w:ascii="Times New Roman" w:hAnsi="Times New Roman" w:cs="David"/>
            <w:color w:val="auto"/>
            <w:rtl/>
          </w:rPr>
          <w:delText>–</w:delText>
        </w:r>
        <w:r w:rsidR="00CE0A64" w:rsidRPr="007E5E26" w:rsidDel="00811054">
          <w:rPr>
            <w:rStyle w:val="emailstyle17"/>
            <w:rFonts w:ascii="Times New Roman" w:hAnsi="Times New Roman" w:cs="David" w:hint="cs"/>
            <w:color w:val="auto"/>
            <w:rtl/>
          </w:rPr>
          <w:delText xml:space="preserve"> ועמד על כך </w:delText>
        </w:r>
      </w:del>
      <w:r w:rsidR="00CE0A64" w:rsidRPr="007E5E26">
        <w:rPr>
          <w:rStyle w:val="emailstyle17"/>
          <w:rFonts w:ascii="Times New Roman" w:hAnsi="Times New Roman" w:cs="David" w:hint="cs"/>
          <w:color w:val="auto"/>
          <w:rtl/>
        </w:rPr>
        <w:t>שמדובר בטעות, נוכח הוראות החוזה. בין הצדדים החלה התכתבות בעניין זה.</w:t>
      </w:r>
    </w:p>
    <w:p w14:paraId="0DFD2871" w14:textId="030D84BA" w:rsidR="00F96F36" w:rsidRPr="00D74F54" w:rsidRDefault="00F96F36" w:rsidP="00811054">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del w:id="260" w:author="Shimon" w:date="2019-07-22T17:54:00Z">
        <w:r w:rsidRPr="00D74F54" w:rsidDel="00811054">
          <w:rPr>
            <w:rFonts w:hint="cs"/>
            <w:i/>
            <w:iCs/>
            <w:sz w:val="24"/>
            <w:rtl/>
          </w:rPr>
          <w:delText xml:space="preserve">הנתבעת </w:delText>
        </w:r>
      </w:del>
      <w:ins w:id="261" w:author="Shimon" w:date="2019-07-22T17:54:00Z">
        <w:r w:rsidR="00811054">
          <w:rPr>
            <w:rFonts w:hint="cs"/>
            <w:i/>
            <w:iCs/>
            <w:sz w:val="24"/>
            <w:rtl/>
          </w:rPr>
          <w:t>גב' כלב</w:t>
        </w:r>
        <w:r w:rsidR="00811054" w:rsidRPr="00D74F54">
          <w:rPr>
            <w:rFonts w:hint="cs"/>
            <w:i/>
            <w:iCs/>
            <w:sz w:val="24"/>
            <w:rtl/>
          </w:rPr>
          <w:t xml:space="preserve"> </w:t>
        </w:r>
      </w:ins>
      <w:r w:rsidRPr="00D74F54">
        <w:rPr>
          <w:rFonts w:hint="cs"/>
          <w:i/>
          <w:iCs/>
          <w:sz w:val="24"/>
          <w:rtl/>
        </w:rPr>
        <w:t>מיום 4.7.2012</w:t>
      </w:r>
      <w:r w:rsidR="00CE0A64" w:rsidRPr="00D74F54">
        <w:rPr>
          <w:rFonts w:hint="cs"/>
          <w:i/>
          <w:iCs/>
          <w:sz w:val="24"/>
          <w:rtl/>
        </w:rPr>
        <w:t>, תשובת התובע, תגובת</w:t>
      </w:r>
      <w:ins w:id="262" w:author="Shimon" w:date="2019-07-22T17:55:00Z">
        <w:r w:rsidR="00811054">
          <w:rPr>
            <w:rFonts w:hint="cs"/>
            <w:i/>
            <w:iCs/>
            <w:sz w:val="24"/>
            <w:rtl/>
          </w:rPr>
          <w:t>ה</w:t>
        </w:r>
      </w:ins>
      <w:del w:id="263" w:author="Shimon" w:date="2019-07-22T17:55:00Z">
        <w:r w:rsidR="00CE0A64" w:rsidRPr="00D74F54" w:rsidDel="00811054">
          <w:rPr>
            <w:rFonts w:hint="cs"/>
            <w:i/>
            <w:iCs/>
            <w:sz w:val="24"/>
            <w:rtl/>
          </w:rPr>
          <w:delText xml:space="preserve"> הנתבעת</w:delText>
        </w:r>
      </w:del>
      <w:r w:rsidR="00CE0A64" w:rsidRPr="00D74F54">
        <w:rPr>
          <w:rFonts w:hint="cs"/>
          <w:i/>
          <w:iCs/>
          <w:sz w:val="24"/>
          <w:rtl/>
        </w:rPr>
        <w:t xml:space="preserve"> ותגובת התובע ל</w:t>
      </w:r>
      <w:ins w:id="264" w:author="Shimon" w:date="2019-07-22T17:55:00Z">
        <w:r w:rsidR="00811054">
          <w:rPr>
            <w:rFonts w:hint="cs"/>
            <w:i/>
            <w:iCs/>
            <w:sz w:val="24"/>
            <w:rtl/>
          </w:rPr>
          <w:t>תגובה</w:t>
        </w:r>
      </w:ins>
      <w:del w:id="265" w:author="Shimon" w:date="2019-07-22T17:55:00Z">
        <w:r w:rsidR="00CE0A64" w:rsidRPr="00D74F54" w:rsidDel="00811054">
          <w:rPr>
            <w:rFonts w:hint="cs"/>
            <w:i/>
            <w:iCs/>
            <w:sz w:val="24"/>
            <w:rtl/>
          </w:rPr>
          <w:delText>נתבעת</w:delText>
        </w:r>
      </w:del>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__________.</w:t>
      </w:r>
    </w:p>
    <w:p w14:paraId="44052A60" w14:textId="042BA332" w:rsidR="0032017F" w:rsidRPr="00D74F54" w:rsidRDefault="00666881" w:rsidP="00811054">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Pr="00D74F54">
        <w:rPr>
          <w:rStyle w:val="emailstyle17"/>
          <w:rFonts w:ascii="Times New Roman" w:hAnsi="Times New Roman" w:cs="David" w:hint="cs"/>
          <w:color w:val="auto"/>
          <w:rtl/>
        </w:rPr>
        <w:t xml:space="preserve">.7.2012 </w:t>
      </w:r>
      <w:r w:rsidR="0078605A">
        <w:rPr>
          <w:rStyle w:val="emailstyle17"/>
          <w:rFonts w:ascii="Times New Roman" w:hAnsi="Times New Roman" w:cs="David" w:hint="cs"/>
          <w:color w:val="auto"/>
          <w:rtl/>
        </w:rPr>
        <w:t xml:space="preserve">שלחה </w:t>
      </w:r>
      <w:del w:id="266" w:author="Shimon" w:date="2019-07-21T22:21:00Z">
        <w:r w:rsidRPr="00D74F54" w:rsidDel="00E929E6">
          <w:rPr>
            <w:rStyle w:val="emailstyle17"/>
            <w:rFonts w:ascii="Times New Roman" w:hAnsi="Times New Roman" w:cs="David" w:hint="cs"/>
            <w:color w:val="auto"/>
            <w:rtl/>
          </w:rPr>
          <w:delText xml:space="preserve">לתובע, </w:delText>
        </w:r>
      </w:del>
      <w:del w:id="267" w:author="Shimon" w:date="2019-07-22T17:53:00Z">
        <w:r w:rsidRPr="00D74F54" w:rsidDel="00811054">
          <w:rPr>
            <w:rStyle w:val="emailstyle17"/>
            <w:rFonts w:ascii="Times New Roman" w:hAnsi="Times New Roman" w:cs="David" w:hint="cs"/>
            <w:color w:val="auto"/>
            <w:rtl/>
          </w:rPr>
          <w:delText>מנהלת אגף ב' משאבי אנוש במשרד האוצר</w:delText>
        </w:r>
        <w:r w:rsidR="0078605A" w:rsidRPr="0078605A" w:rsidDel="00811054">
          <w:rPr>
            <w:rStyle w:val="emailstyle17"/>
            <w:rFonts w:ascii="Times New Roman" w:hAnsi="Times New Roman" w:cs="David" w:hint="cs"/>
            <w:color w:val="auto"/>
            <w:rtl/>
          </w:rPr>
          <w:delText xml:space="preserve"> </w:delText>
        </w:r>
        <w:r w:rsidR="0078605A" w:rsidRPr="00D74F54" w:rsidDel="00811054">
          <w:rPr>
            <w:rStyle w:val="emailstyle17"/>
            <w:rFonts w:ascii="Times New Roman" w:hAnsi="Times New Roman" w:cs="David" w:hint="cs"/>
            <w:color w:val="auto"/>
            <w:rtl/>
          </w:rPr>
          <w:delText>גב' רבקה כלב</w:delText>
        </w:r>
      </w:del>
      <w:r w:rsidRPr="00D74F54">
        <w:rPr>
          <w:rStyle w:val="emailstyle17"/>
          <w:rFonts w:ascii="Times New Roman" w:hAnsi="Times New Roman" w:cs="David" w:hint="cs"/>
          <w:color w:val="auto"/>
          <w:rtl/>
        </w:rPr>
        <w:t xml:space="preserve">, </w:t>
      </w:r>
      <w:ins w:id="268" w:author="Shimon" w:date="2019-07-22T17:55:00Z">
        <w:r w:rsidR="00811054">
          <w:rPr>
            <w:rStyle w:val="emailstyle17"/>
            <w:rFonts w:ascii="Times New Roman" w:hAnsi="Times New Roman" w:cs="David" w:hint="cs"/>
            <w:color w:val="auto"/>
            <w:rtl/>
          </w:rPr>
          <w:t xml:space="preserve">גב' כלב </w:t>
        </w:r>
      </w:ins>
      <w:r w:rsidR="0078605A">
        <w:rPr>
          <w:rStyle w:val="emailstyle17"/>
          <w:rFonts w:ascii="Times New Roman" w:hAnsi="Times New Roman" w:cs="David" w:hint="cs"/>
          <w:color w:val="auto"/>
          <w:rtl/>
        </w:rPr>
        <w:t xml:space="preserve">מכתב </w:t>
      </w:r>
      <w:ins w:id="269" w:author="Shimon" w:date="2019-07-21T22:21:00Z">
        <w:r w:rsidR="00E929E6" w:rsidRPr="00D74F54">
          <w:rPr>
            <w:rStyle w:val="emailstyle17"/>
            <w:rFonts w:ascii="Times New Roman" w:hAnsi="Times New Roman" w:cs="David" w:hint="cs"/>
            <w:color w:val="auto"/>
            <w:rtl/>
          </w:rPr>
          <w:t xml:space="preserve">לתובע </w:t>
        </w:r>
      </w:ins>
      <w:r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Pr="00D74F54">
        <w:rPr>
          <w:rStyle w:val="emailstyle17"/>
          <w:rFonts w:ascii="Times New Roman" w:hAnsi="Times New Roman" w:cs="David" w:hint="cs"/>
          <w:color w:val="auto"/>
          <w:rtl/>
        </w:rPr>
        <w:t xml:space="preserve">הודיעה לו כי עבודתו תסיים ביום 31.7.2012. למרבה התדהמה </w:t>
      </w:r>
      <w:r w:rsidRPr="00D74F54">
        <w:rPr>
          <w:rStyle w:val="emailstyle17"/>
          <w:rFonts w:ascii="Times New Roman" w:hAnsi="Times New Roman" w:cs="David" w:hint="cs"/>
          <w:b/>
          <w:bCs/>
          <w:color w:val="auto"/>
          <w:rtl/>
        </w:rPr>
        <w:t xml:space="preserve">הסתמכה גב' כלב על סעיף 18 לחוק הגימלאות, אשר חוזה העבודה שניסחה הנתבעת קבע בפירוש </w:t>
      </w:r>
      <w:r w:rsidRPr="00CB1486">
        <w:rPr>
          <w:rStyle w:val="emailstyle17"/>
          <w:rFonts w:ascii="Times New Roman" w:hAnsi="Times New Roman" w:cs="David" w:hint="cs"/>
          <w:b/>
          <w:bCs/>
          <w:color w:val="auto"/>
          <w:u w:val="single"/>
          <w:rtl/>
        </w:rPr>
        <w:t>שאינו חל על התובע</w:t>
      </w:r>
      <w:r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77777777" w:rsidR="00666881" w:rsidRPr="00D74F54" w:rsidRDefault="00666881" w:rsidP="00803690">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w:t>
      </w:r>
    </w:p>
    <w:p w14:paraId="0E2CE7D6" w14:textId="3C30F04D" w:rsidR="00D44EFA" w:rsidRPr="00D74F54" w:rsidRDefault="00D44EFA" w:rsidP="00811054">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בין לבין  </w:t>
      </w:r>
      <w:r w:rsidR="00F25E32">
        <w:rPr>
          <w:rStyle w:val="emailstyle17"/>
          <w:rFonts w:ascii="Times New Roman" w:hAnsi="Times New Roman" w:cs="David" w:hint="cs"/>
          <w:color w:val="auto"/>
          <w:rtl/>
        </w:rPr>
        <w:t xml:space="preserve">  </w:t>
      </w:r>
      <w:ins w:id="270" w:author="Shimon" w:date="2019-07-21T22:36:00Z">
        <w:r w:rsidR="00F25E32">
          <w:rPr>
            <w:rStyle w:val="emailstyle17"/>
            <w:rFonts w:ascii="Times New Roman" w:hAnsi="Times New Roman" w:cs="David" w:hint="cs"/>
            <w:color w:val="auto"/>
            <w:rtl/>
          </w:rPr>
          <w:t xml:space="preserve">המשיך התובע את עבודתו ובין היתר </w:t>
        </w:r>
      </w:ins>
      <w:r w:rsidRPr="00D74F54">
        <w:rPr>
          <w:rStyle w:val="emailstyle17"/>
          <w:rFonts w:ascii="Times New Roman" w:hAnsi="Times New Roman" w:cs="David" w:hint="cs"/>
          <w:color w:val="auto"/>
          <w:rtl/>
        </w:rPr>
        <w:t>ישב התובע,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ins w:id="271" w:author="Shimon" w:date="2019-07-22T17:57:00Z">
        <w:r w:rsidR="00811054" w:rsidRPr="00811054">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ביום 27.7.2012</w:t>
        </w:r>
      </w:ins>
      <w:r w:rsidRPr="00D74F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ins w:id="272" w:author="Shimon" w:date="2019-07-22T17:58:00Z">
        <w:r w:rsidR="00811054">
          <w:rPr>
            <w:rStyle w:val="emailstyle17"/>
            <w:rFonts w:ascii="Times New Roman" w:hAnsi="Times New Roman" w:cs="David" w:hint="cs"/>
            <w:color w:val="auto"/>
            <w:rtl/>
          </w:rPr>
          <w:t>.</w:t>
        </w:r>
      </w:ins>
      <w:r w:rsidRPr="00D74F54">
        <w:rPr>
          <w:rStyle w:val="emailstyle17"/>
          <w:rFonts w:ascii="Times New Roman" w:hAnsi="Times New Roman" w:cs="David" w:hint="cs"/>
          <w:color w:val="auto"/>
          <w:rtl/>
        </w:rPr>
        <w:t xml:space="preserve"> </w:t>
      </w:r>
    </w:p>
    <w:p w14:paraId="6BC6A92C" w14:textId="29A18A20"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del w:id="273" w:author="Shimon" w:date="2019-07-23T19:08:00Z">
        <w:r w:rsidRPr="00D74F54" w:rsidDel="00FB04F6">
          <w:rPr>
            <w:rStyle w:val="emailstyle17"/>
            <w:rFonts w:ascii="Times New Roman" w:hAnsi="Times New Roman" w:cs="David" w:hint="cs"/>
            <w:color w:val="auto"/>
            <w:rtl/>
          </w:rPr>
          <w:delText>אחרת</w:delText>
        </w:r>
      </w:del>
      <w:ins w:id="274" w:author="Shimon" w:date="2019-07-23T19:08:00Z">
        <w:r w:rsidR="00FB04F6">
          <w:rPr>
            <w:rStyle w:val="emailstyle17"/>
            <w:rFonts w:ascii="Times New Roman" w:hAnsi="Times New Roman" w:cs="David" w:hint="cs"/>
            <w:color w:val="auto"/>
            <w:rtl/>
          </w:rPr>
          <w:t>צעירה</w:t>
        </w:r>
      </w:ins>
      <w:r w:rsidRPr="00D74F54">
        <w:rPr>
          <w:rStyle w:val="emailstyle17"/>
          <w:rFonts w:ascii="Times New Roman" w:hAnsi="Times New Roman" w:cs="David" w:hint="cs"/>
          <w:color w:val="auto"/>
          <w:rtl/>
        </w:rPr>
        <w:t xml:space="preserve">, </w:t>
      </w:r>
      <w:ins w:id="275" w:author="Shimon" w:date="2019-07-23T19:09:00Z">
        <w:r w:rsidR="00FB04F6">
          <w:rPr>
            <w:rStyle w:val="emailstyle17"/>
            <w:rFonts w:ascii="Times New Roman" w:hAnsi="Times New Roman" w:cs="David" w:hint="cs"/>
            <w:color w:val="auto"/>
            <w:rtl/>
          </w:rPr>
          <w:t xml:space="preserve">לא מוכרת לתובע, </w:t>
        </w:r>
      </w:ins>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33A9D91E" w:rsidR="00B67C81" w:rsidRDefault="002B43BF" w:rsidP="00FB04F6">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ins w:id="276" w:author="Shimon" w:date="2019-07-23T19:09:00Z">
        <w:r w:rsidR="00FB04F6">
          <w:rPr>
            <w:rStyle w:val="emailstyle17"/>
            <w:rFonts w:ascii="Times New Roman" w:hAnsi="Times New Roman" w:cs="David" w:hint="cs"/>
            <w:color w:val="auto"/>
            <w:rtl/>
          </w:rPr>
          <w:t>,</w:t>
        </w:r>
      </w:ins>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ins w:id="277" w:author="Shimon" w:date="2019-07-23T19:09:00Z">
        <w:r w:rsidR="00FB04F6">
          <w:rPr>
            <w:rStyle w:val="emailstyle17"/>
            <w:rFonts w:ascii="Times New Roman" w:hAnsi="Times New Roman" w:cs="David" w:hint="cs"/>
            <w:color w:val="auto"/>
            <w:rtl/>
          </w:rPr>
          <w:t>,</w:t>
        </w:r>
      </w:ins>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w:t>
      </w:r>
      <w:del w:id="278" w:author="Shimon" w:date="2019-07-23T19:10:00Z">
        <w:r w:rsidR="005F206E" w:rsidRPr="00D74F54" w:rsidDel="00FB04F6">
          <w:rPr>
            <w:rStyle w:val="emailstyle17"/>
            <w:rFonts w:ascii="Times New Roman" w:hAnsi="Times New Roman" w:cs="David" w:hint="cs"/>
            <w:color w:val="auto"/>
            <w:rtl/>
          </w:rPr>
          <w:delText>הוא</w:delText>
        </w:r>
      </w:del>
      <w:r w:rsidR="005F206E" w:rsidRPr="00D74F54">
        <w:rPr>
          <w:rStyle w:val="emailstyle17"/>
          <w:rFonts w:ascii="Times New Roman" w:hAnsi="Times New Roman" w:cs="David" w:hint="cs"/>
          <w:color w:val="auto"/>
          <w:rtl/>
        </w:rPr>
        <w:t xml:space="preserve"> אחראי</w:t>
      </w:r>
      <w:ins w:id="279" w:author="Shimon" w:date="2019-07-23T19:10:00Z">
        <w:r w:rsidR="00FB04F6">
          <w:rPr>
            <w:rStyle w:val="emailstyle17"/>
            <w:rFonts w:ascii="Times New Roman" w:hAnsi="Times New Roman" w:cs="David" w:hint="cs"/>
            <w:color w:val="auto"/>
            <w:rtl/>
          </w:rPr>
          <w:t xml:space="preserve"> התובע</w:t>
        </w:r>
      </w:ins>
      <w:ins w:id="280" w:author="Shimon" w:date="2019-07-21T22:43:00Z">
        <w:r w:rsidR="002A5FA6">
          <w:rPr>
            <w:rStyle w:val="emailstyle17"/>
            <w:rFonts w:ascii="Times New Roman" w:hAnsi="Times New Roman" w:cs="David" w:hint="cs"/>
            <w:color w:val="auto"/>
            <w:rtl/>
          </w:rPr>
          <w:t xml:space="preserve"> שכלל</w:t>
        </w:r>
      </w:ins>
      <w:ins w:id="281" w:author="Shimon" w:date="2019-07-22T17:59:00Z">
        <w:r w:rsidR="00811054">
          <w:rPr>
            <w:rStyle w:val="emailstyle17"/>
            <w:rFonts w:ascii="Times New Roman" w:hAnsi="Times New Roman" w:cs="David" w:hint="cs"/>
            <w:color w:val="auto"/>
            <w:rtl/>
          </w:rPr>
          <w:t xml:space="preserve">, בנוסף </w:t>
        </w:r>
      </w:ins>
      <w:ins w:id="282" w:author="Shimon" w:date="2019-07-21T22:43:00Z">
        <w:r w:rsidR="002A5FA6">
          <w:rPr>
            <w:rStyle w:val="emailstyle17"/>
            <w:rFonts w:ascii="Times New Roman" w:hAnsi="Times New Roman" w:cs="David" w:hint="cs"/>
            <w:color w:val="auto"/>
            <w:rtl/>
          </w:rPr>
          <w:t xml:space="preserve"> </w:t>
        </w:r>
      </w:ins>
      <w:del w:id="283" w:author="Shimon" w:date="2019-07-21T22:42:00Z">
        <w:r w:rsidR="00C21B94" w:rsidDel="002A5FA6">
          <w:rPr>
            <w:rStyle w:val="emailstyle17"/>
            <w:rFonts w:ascii="Times New Roman" w:hAnsi="Times New Roman" w:cs="David" w:hint="cs"/>
            <w:color w:val="auto"/>
            <w:rtl/>
          </w:rPr>
          <w:delText xml:space="preserve">. </w:delText>
        </w:r>
      </w:del>
      <w:del w:id="284" w:author="Shimon" w:date="2019-07-21T22:43:00Z">
        <w:r w:rsidR="00C21B94" w:rsidDel="002A5FA6">
          <w:rPr>
            <w:rStyle w:val="emailstyle17"/>
            <w:rFonts w:ascii="Times New Roman" w:hAnsi="Times New Roman" w:cs="David" w:hint="cs"/>
            <w:color w:val="auto"/>
            <w:rtl/>
          </w:rPr>
          <w:delText xml:space="preserve">יש לציין כי התובע היה אחראי </w:delText>
        </w:r>
        <w:r w:rsidR="00C21B94" w:rsidDel="002A5FA6">
          <w:rPr>
            <w:rFonts w:hint="cs"/>
            <w:rtl/>
          </w:rPr>
          <w:delText>ל</w:delText>
        </w:r>
      </w:del>
      <w:ins w:id="285" w:author="Shimon" w:date="2019-07-22T17:59:00Z">
        <w:r w:rsidR="00811054">
          <w:rPr>
            <w:rFonts w:hint="cs"/>
            <w:rtl/>
          </w:rPr>
          <w:t>ל</w:t>
        </w:r>
      </w:ins>
      <w:ins w:id="286" w:author="Shimon" w:date="2019-07-21T22:43:00Z">
        <w:r w:rsidR="002A5FA6">
          <w:rPr>
            <w:rFonts w:hint="cs"/>
            <w:rtl/>
          </w:rPr>
          <w:t>ניהול יחיד</w:t>
        </w:r>
      </w:ins>
      <w:ins w:id="287" w:author="Shimon" w:date="2019-07-21T22:44:00Z">
        <w:r w:rsidR="002A5FA6">
          <w:rPr>
            <w:rFonts w:hint="cs"/>
            <w:rtl/>
          </w:rPr>
          <w:t>ת עובדים מקצועית</w:t>
        </w:r>
      </w:ins>
      <w:ins w:id="288" w:author="Shimon" w:date="2019-07-22T17:59:00Z">
        <w:r w:rsidR="00811054">
          <w:rPr>
            <w:rFonts w:hint="cs"/>
            <w:rtl/>
          </w:rPr>
          <w:t xml:space="preserve">, </w:t>
        </w:r>
      </w:ins>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ins w:id="289" w:author="Shimon" w:date="2019-07-21T15:59:00Z">
        <w:r w:rsidR="00A671C2">
          <w:rPr>
            <w:rFonts w:hint="cs"/>
            <w:rtl/>
          </w:rPr>
          <w:t>.</w:t>
        </w:r>
      </w:ins>
      <w:del w:id="290" w:author="Shimon" w:date="2019-07-21T15:59:00Z">
        <w:r w:rsidR="00C21B94" w:rsidDel="00A671C2">
          <w:rPr>
            <w:rFonts w:hint="cs"/>
            <w:rtl/>
          </w:rPr>
          <w:delText xml:space="preserve">, </w:delText>
        </w:r>
      </w:del>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ins w:id="291" w:author="Shimon" w:date="2019-07-22T18:00:00Z">
        <w:r w:rsidR="005430D4">
          <w:rPr>
            <w:rStyle w:val="emailstyle17"/>
            <w:rFonts w:ascii="Times New Roman" w:hAnsi="Times New Roman" w:cs="David" w:hint="cs"/>
            <w:color w:val="auto"/>
            <w:rtl/>
          </w:rPr>
          <w:t xml:space="preserve">באגף החשב הכללי, </w:t>
        </w:r>
      </w:ins>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52DCF9A2" w14:textId="77777777" w:rsidR="009E40B8" w:rsidRPr="00D74F54" w:rsidRDefault="009E40B8" w:rsidP="009C3D22">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sidR="00506C84" w:rsidRPr="00506C84">
        <w:rPr>
          <w:rFonts w:hint="cs"/>
          <w:i/>
          <w:iCs/>
          <w:sz w:val="24"/>
          <w:highlight w:val="yellow"/>
          <w:u w:val="single"/>
          <w:rtl/>
        </w:rPr>
        <w:t>__.</w:t>
      </w:r>
    </w:p>
    <w:p w14:paraId="02619FBC" w14:textId="1E564F5E" w:rsidR="0032017F" w:rsidRPr="00D74F54" w:rsidRDefault="004D0B07" w:rsidP="0029152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del w:id="292" w:author="Shimon" w:date="2019-07-21T16:00:00Z">
        <w:r w:rsidR="00FE4D5B" w:rsidDel="00A671C2">
          <w:rPr>
            <w:rStyle w:val="emailstyle17"/>
            <w:rFonts w:ascii="Times New Roman" w:hAnsi="Times New Roman" w:cs="David" w:hint="cs"/>
            <w:color w:val="auto"/>
            <w:rtl/>
          </w:rPr>
          <w:delText xml:space="preserve"> </w:delText>
        </w:r>
      </w:del>
      <w:r w:rsidR="002B43BF" w:rsidRPr="00D74F54">
        <w:rPr>
          <w:rStyle w:val="emailstyle17"/>
          <w:rFonts w:ascii="Times New Roman" w:hAnsi="Times New Roman" w:cs="David" w:hint="cs"/>
          <w:color w:val="auto"/>
          <w:rtl/>
        </w:rPr>
        <w:t xml:space="preserve">, </w:t>
      </w:r>
      <w:del w:id="293" w:author="Shimon" w:date="2019-07-21T16:00:00Z">
        <w:r w:rsidR="00034FF4" w:rsidRPr="00D74F54" w:rsidDel="00A671C2">
          <w:rPr>
            <w:rStyle w:val="emailstyle17"/>
            <w:rFonts w:ascii="Times New Roman" w:hAnsi="Times New Roman" w:cs="David" w:hint="cs"/>
            <w:color w:val="auto"/>
            <w:rtl/>
          </w:rPr>
          <w:delText>ו</w:delText>
        </w:r>
      </w:del>
      <w:r w:rsidR="00034FF4" w:rsidRPr="00D74F54">
        <w:rPr>
          <w:rStyle w:val="emailstyle17"/>
          <w:rFonts w:ascii="Times New Roman" w:hAnsi="Times New Roman" w:cs="David" w:hint="cs"/>
          <w:color w:val="auto"/>
          <w:rtl/>
        </w:rPr>
        <w:t>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ins w:id="294" w:author="Shimon" w:date="2019-07-21T16:00:00Z">
        <w:r w:rsidR="00A671C2">
          <w:rPr>
            <w:rStyle w:val="emailstyle17"/>
            <w:rFonts w:ascii="Times New Roman" w:hAnsi="Times New Roman" w:cs="David" w:hint="cs"/>
            <w:color w:val="auto"/>
            <w:rtl/>
          </w:rPr>
          <w:t xml:space="preserve">(5.8.12) </w:t>
        </w:r>
      </w:ins>
      <w:r w:rsidR="00083013">
        <w:rPr>
          <w:rStyle w:val="emailstyle17"/>
          <w:rFonts w:ascii="Times New Roman" w:hAnsi="Times New Roman" w:cs="David" w:hint="cs"/>
          <w:color w:val="auto"/>
          <w:rtl/>
        </w:rPr>
        <w:t>אינך מוסמך להתחייב בשם המדינה" וזאת "מאחר 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ins w:id="295" w:author="Shimon" w:date="2019-07-22T18:02:00Z">
        <w:r w:rsidR="005430D4">
          <w:rPr>
            <w:rStyle w:val="emailstyle17"/>
            <w:rFonts w:ascii="Times New Roman" w:hAnsi="Times New Roman" w:cs="David" w:hint="cs"/>
            <w:color w:val="auto"/>
            <w:rtl/>
          </w:rPr>
          <w:t xml:space="preserve">באותה פגישה </w:t>
        </w:r>
      </w:ins>
      <w:r w:rsidR="002B43BF" w:rsidRPr="00D74F54">
        <w:rPr>
          <w:rStyle w:val="emailstyle17"/>
          <w:rFonts w:ascii="Times New Roman" w:hAnsi="Times New Roman" w:cs="David" w:hint="cs"/>
          <w:color w:val="auto"/>
          <w:rtl/>
        </w:rPr>
        <w:t>כי אם יחזור למשרד</w:t>
      </w:r>
      <w:ins w:id="296" w:author="Shimon" w:date="2019-07-22T18:02:00Z">
        <w:r w:rsidR="005430D4">
          <w:rPr>
            <w:rStyle w:val="emailstyle17"/>
            <w:rFonts w:ascii="Times New Roman" w:hAnsi="Times New Roman" w:cs="David" w:hint="cs"/>
            <w:color w:val="auto"/>
            <w:rtl/>
          </w:rPr>
          <w:t>ו</w:t>
        </w:r>
      </w:ins>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01E2DB7B" w:rsidR="009E40B8" w:rsidRPr="00D74F54" w:rsidRDefault="009E40B8" w:rsidP="009C3D22">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ins w:id="297" w:author="Shimon" w:date="2019-07-23T19:11:00Z">
        <w:r w:rsidR="00FB04F6">
          <w:rPr>
            <w:rFonts w:hint="cs"/>
            <w:i/>
            <w:iCs/>
            <w:sz w:val="24"/>
            <w:rtl/>
          </w:rPr>
          <w:t>דו"ח נוכחות התובע בעבודה לחודש אוגוסט 2012 ו</w:t>
        </w:r>
      </w:ins>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506C84" w:rsidRPr="00506C84">
        <w:rPr>
          <w:rFonts w:hint="cs"/>
          <w:i/>
          <w:iCs/>
          <w:sz w:val="24"/>
          <w:highlight w:val="yellow"/>
          <w:u w:val="single"/>
          <w:rtl/>
        </w:rPr>
        <w:t>____________.</w:t>
      </w:r>
    </w:p>
    <w:p w14:paraId="1CE12F33" w14:textId="247190AD" w:rsidR="002B142B" w:rsidRDefault="002B142B" w:rsidP="009C3D2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 xml:space="preserve">בעקבות פנייה נוספת ליועץ המשפטי של </w:t>
      </w:r>
      <w:del w:id="298" w:author="Shimon" w:date="2019-07-23T19:12:00Z">
        <w:r w:rsidRPr="00D74F54" w:rsidDel="00FB04F6">
          <w:rPr>
            <w:rStyle w:val="emailstyle17"/>
            <w:rFonts w:ascii="Times New Roman" w:hAnsi="Times New Roman" w:cs="David" w:hint="cs"/>
            <w:color w:val="auto"/>
            <w:rtl/>
          </w:rPr>
          <w:delText>ה</w:delText>
        </w:r>
      </w:del>
      <w:r w:rsidRPr="00D74F54">
        <w:rPr>
          <w:rStyle w:val="emailstyle17"/>
          <w:rFonts w:ascii="Times New Roman" w:hAnsi="Times New Roman" w:cs="David" w:hint="cs"/>
          <w:color w:val="auto"/>
          <w:rtl/>
        </w:rPr>
        <w:t>משרד</w:t>
      </w:r>
      <w:ins w:id="299" w:author="Shimon" w:date="2019-07-23T19:12:00Z">
        <w:r w:rsidR="00FB04F6">
          <w:rPr>
            <w:rStyle w:val="emailstyle17"/>
            <w:rFonts w:ascii="Times New Roman" w:hAnsi="Times New Roman" w:cs="David" w:hint="cs"/>
            <w:color w:val="auto"/>
            <w:rtl/>
          </w:rPr>
          <w:t xml:space="preserve"> האוצר</w:t>
        </w:r>
      </w:ins>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77777777" w:rsidR="002B142B" w:rsidRDefault="002B142B" w:rsidP="00CB1486">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506C84" w:rsidRPr="00506C84">
        <w:rPr>
          <w:rFonts w:hint="cs"/>
          <w:i/>
          <w:iCs/>
          <w:sz w:val="24"/>
          <w:highlight w:val="yellow"/>
          <w:u w:val="single"/>
          <w:rtl/>
        </w:rPr>
        <w:t>_____.</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lastRenderedPageBreak/>
        <w:t>הודעה רטרואקטיבית על הגימלה ואי קיום הוראות הדין</w:t>
      </w:r>
    </w:p>
    <w:p w14:paraId="0EE787C5" w14:textId="36F98258" w:rsidR="003E0852" w:rsidRPr="009C3D22" w:rsidRDefault="003E0852" w:rsidP="00B33A21">
      <w:pPr>
        <w:pStyle w:val="11"/>
        <w:numPr>
          <w:ilvl w:val="0"/>
          <w:numId w:val="14"/>
        </w:numPr>
        <w:tabs>
          <w:tab w:val="clear" w:pos="1440"/>
          <w:tab w:val="num" w:pos="1657"/>
        </w:tabs>
        <w:spacing w:before="0" w:after="240" w:line="360" w:lineRule="auto"/>
        <w:ind w:left="510" w:right="0" w:hanging="425"/>
        <w:rPr>
          <w:rStyle w:val="emailstyle17"/>
          <w:rFonts w:ascii="Times New Roman" w:hAnsi="Times New Roman" w:cs="David"/>
          <w:color w:val="auto"/>
          <w:rtl/>
        </w:rPr>
      </w:pPr>
      <w:r>
        <w:rPr>
          <w:rStyle w:val="emailstyle17"/>
          <w:rFonts w:ascii="Times New Roman" w:hAnsi="Times New Roman" w:cs="David" w:hint="cs"/>
          <w:color w:val="auto"/>
          <w:rtl/>
        </w:rPr>
        <w:t>בהתאם להוראות חוק הגמלאות,</w:t>
      </w:r>
      <w:r w:rsidRPr="00CB1486">
        <w:rPr>
          <w:rStyle w:val="emailstyle17"/>
          <w:rFonts w:ascii="Times New Roman" w:hAnsi="Times New Roman" w:cs="David" w:hint="cs"/>
          <w:color w:val="auto"/>
          <w:rtl/>
        </w:rPr>
        <w:t xml:space="preserve"> נציב שרות המדינה חייב לידע את העובד על החלטתו להפריש עובד לקיצבאות </w:t>
      </w:r>
      <w:r w:rsidRPr="00337F2F">
        <w:rPr>
          <w:rStyle w:val="emailstyle17"/>
          <w:rFonts w:ascii="Times New Roman" w:hAnsi="Times New Roman" w:cs="David" w:hint="eastAsia"/>
          <w:b/>
          <w:bCs/>
          <w:color w:val="auto"/>
          <w:rtl/>
        </w:rPr>
        <w:t>לפחות</w:t>
      </w:r>
      <w:r w:rsidRPr="00337F2F">
        <w:rPr>
          <w:rStyle w:val="emailstyle17"/>
          <w:rFonts w:ascii="Times New Roman" w:hAnsi="Times New Roman" w:cs="David"/>
          <w:b/>
          <w:bCs/>
          <w:color w:val="auto"/>
          <w:rtl/>
        </w:rPr>
        <w:t xml:space="preserve"> 90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לפני</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הפרישה</w:t>
      </w:r>
      <w:r w:rsidRPr="00CB1486">
        <w:rPr>
          <w:rStyle w:val="emailstyle17"/>
          <w:rFonts w:ascii="Times New Roman" w:hAnsi="Times New Roman" w:cs="David" w:hint="cs"/>
          <w:color w:val="auto"/>
          <w:rtl/>
        </w:rPr>
        <w:t xml:space="preserve">, בדואר רשום </w:t>
      </w:r>
      <w:ins w:id="300" w:author="Shimon" w:date="2019-07-21T22:48:00Z">
        <w:r w:rsidR="002A5FA6">
          <w:rPr>
            <w:rStyle w:val="emailstyle17"/>
            <w:rFonts w:ascii="Times New Roman" w:hAnsi="Times New Roman" w:cs="David" w:hint="cs"/>
            <w:color w:val="auto"/>
            <w:rtl/>
          </w:rPr>
          <w:t>,</w:t>
        </w:r>
      </w:ins>
      <w:del w:id="301" w:author="Shimon" w:date="2019-07-21T22:48:00Z">
        <w:r w:rsidRPr="00CB1486" w:rsidDel="002A5FA6">
          <w:rPr>
            <w:rStyle w:val="emailstyle17"/>
            <w:rFonts w:ascii="Times New Roman" w:hAnsi="Times New Roman" w:cs="David" w:hint="cs"/>
            <w:color w:val="auto"/>
            <w:rtl/>
          </w:rPr>
          <w:delText>(</w:delText>
        </w:r>
      </w:del>
      <w:r w:rsidRPr="00CB1486">
        <w:rPr>
          <w:rStyle w:val="emailstyle17"/>
          <w:rFonts w:ascii="Times New Roman" w:hAnsi="Times New Roman" w:cs="David" w:hint="cs"/>
          <w:color w:val="auto"/>
          <w:rtl/>
        </w:rPr>
        <w:t xml:space="preserve">דהיינו, לשיטת הנתבעת, עד 1.5.2012 לכל </w:t>
      </w:r>
      <w:r w:rsidR="00B33A21">
        <w:rPr>
          <w:rStyle w:val="emailstyle17"/>
          <w:rFonts w:ascii="Times New Roman" w:hAnsi="Times New Roman" w:cs="David" w:hint="cs"/>
          <w:color w:val="auto"/>
          <w:rtl/>
        </w:rPr>
        <w:t xml:space="preserve">1.5.2012 לכל </w:t>
      </w:r>
      <w:r w:rsidRPr="00CB1486">
        <w:rPr>
          <w:rStyle w:val="emailstyle17"/>
          <w:rFonts w:ascii="Times New Roman" w:hAnsi="Times New Roman" w:cs="David" w:hint="cs"/>
          <w:color w:val="auto"/>
          <w:rtl/>
        </w:rPr>
        <w:t>המאוחר</w:t>
      </w:r>
      <w:ins w:id="302" w:author="Shimon" w:date="2019-07-21T22:49:00Z">
        <w:r w:rsidR="002A5FA6">
          <w:rPr>
            <w:rStyle w:val="emailstyle17"/>
            <w:rFonts w:ascii="Times New Roman" w:hAnsi="Times New Roman" w:cs="David" w:hint="cs"/>
            <w:color w:val="auto"/>
            <w:rtl/>
          </w:rPr>
          <w:t>(90</w:t>
        </w:r>
      </w:ins>
      <w:ins w:id="303" w:author="Shimon" w:date="2019-07-21T22:48:00Z">
        <w:r w:rsidR="002A5FA6">
          <w:rPr>
            <w:rStyle w:val="emailstyle17"/>
            <w:rFonts w:ascii="Times New Roman" w:hAnsi="Times New Roman" w:cs="David" w:hint="cs"/>
            <w:color w:val="auto"/>
            <w:rtl/>
          </w:rPr>
          <w:t xml:space="preserve"> יום לפני 31.7.12</w:t>
        </w:r>
      </w:ins>
      <w:r w:rsidRPr="00CB1486">
        <w:rPr>
          <w:rStyle w:val="emailstyle17"/>
          <w:rFonts w:ascii="Times New Roman" w:hAnsi="Times New Roman" w:cs="David" w:hint="cs"/>
          <w:color w:val="auto"/>
          <w:rtl/>
        </w:rPr>
        <w:t xml:space="preserve">). </w:t>
      </w:r>
      <w:ins w:id="304" w:author="Shimon" w:date="2019-07-21T16:10:00Z">
        <w:r w:rsidR="003216EE">
          <w:rPr>
            <w:rStyle w:val="emailstyle17"/>
            <w:rFonts w:ascii="Times New Roman" w:hAnsi="Times New Roman" w:cs="David" w:hint="cs"/>
            <w:color w:val="auto"/>
            <w:rtl/>
          </w:rPr>
          <w:t>ע"פ התקשי"ר</w:t>
        </w:r>
      </w:ins>
      <w:ins w:id="305" w:author="Shimon" w:date="2019-07-21T16:12:00Z">
        <w:r w:rsidR="003216EE">
          <w:rPr>
            <w:rStyle w:val="emailstyle17"/>
            <w:rFonts w:ascii="Times New Roman" w:hAnsi="Times New Roman" w:cs="David" w:hint="cs"/>
            <w:color w:val="auto"/>
            <w:rtl/>
          </w:rPr>
          <w:t>,</w:t>
        </w:r>
      </w:ins>
      <w:ins w:id="306" w:author="Shimon" w:date="2019-07-21T16:10:00Z">
        <w:r w:rsidR="003216EE">
          <w:rPr>
            <w:rStyle w:val="emailstyle17"/>
            <w:rFonts w:ascii="Times New Roman" w:hAnsi="Times New Roman" w:cs="David" w:hint="cs"/>
            <w:color w:val="auto"/>
            <w:rtl/>
          </w:rPr>
          <w:t xml:space="preserve"> סמנכ"ל המשרד </w:t>
        </w:r>
      </w:ins>
      <w:ins w:id="307" w:author="Shimon" w:date="2019-07-21T16:11:00Z">
        <w:r w:rsidR="003216EE">
          <w:rPr>
            <w:rStyle w:val="emailstyle17"/>
            <w:rFonts w:ascii="Times New Roman" w:hAnsi="Times New Roman" w:cs="David" w:hint="cs"/>
            <w:color w:val="auto"/>
            <w:rtl/>
          </w:rPr>
          <w:t>(ולא פקיד זוטר כלשהו) חייב לתת הודעה זו שנה שלימה לפני מועד הפרישה.</w:t>
        </w:r>
      </w:ins>
      <w:ins w:id="308" w:author="Shimon" w:date="2019-07-21T16:12:00Z">
        <w:r w:rsidR="003216EE">
          <w:rPr>
            <w:rStyle w:val="emailstyle17"/>
            <w:rFonts w:ascii="Times New Roman" w:hAnsi="Times New Roman" w:cs="David" w:hint="cs"/>
            <w:b/>
            <w:bCs/>
            <w:color w:val="auto"/>
            <w:rtl/>
          </w:rPr>
          <w:t xml:space="preserve"> </w:t>
        </w:r>
      </w:ins>
      <w:r w:rsidRPr="00CB1486">
        <w:rPr>
          <w:rStyle w:val="emailstyle17"/>
          <w:rFonts w:ascii="Times New Roman" w:hAnsi="Times New Roman" w:cs="David" w:hint="cs"/>
          <w:b/>
          <w:bCs/>
          <w:color w:val="auto"/>
          <w:rtl/>
        </w:rPr>
        <w:t>הודעה כאמור לא נמסרה לתובע</w:t>
      </w:r>
      <w:r w:rsidR="004F4E48" w:rsidRPr="00CB1486">
        <w:rPr>
          <w:rStyle w:val="emailstyle17"/>
          <w:rFonts w:ascii="Times New Roman" w:hAnsi="Times New Roman" w:cs="David" w:hint="cs"/>
          <w:b/>
          <w:bCs/>
          <w:color w:val="auto"/>
          <w:rtl/>
        </w:rPr>
        <w:t xml:space="preserve"> במועד הקבוע בחוק</w:t>
      </w:r>
      <w:ins w:id="309" w:author="Shimon" w:date="2019-07-21T22:50:00Z">
        <w:r w:rsidR="002A5FA6">
          <w:rPr>
            <w:rStyle w:val="emailstyle17"/>
            <w:rFonts w:ascii="Times New Roman" w:hAnsi="Times New Roman" w:cs="David" w:hint="cs"/>
            <w:color w:val="auto"/>
            <w:rtl/>
          </w:rPr>
          <w:t xml:space="preserve"> </w:t>
        </w:r>
      </w:ins>
      <w:ins w:id="310" w:author="Shimon" w:date="2019-07-21T22:49:00Z">
        <w:r w:rsidR="002A5FA6">
          <w:rPr>
            <w:rStyle w:val="emailstyle17"/>
            <w:rFonts w:ascii="Times New Roman" w:hAnsi="Times New Roman" w:cs="David" w:hint="cs"/>
            <w:color w:val="auto"/>
            <w:rtl/>
          </w:rPr>
          <w:t>ו</w:t>
        </w:r>
      </w:ins>
      <w:ins w:id="311" w:author="Shimon" w:date="2019-07-22T11:57:00Z">
        <w:r w:rsidR="001C4413">
          <w:rPr>
            <w:rStyle w:val="emailstyle17"/>
            <w:rFonts w:ascii="Times New Roman" w:hAnsi="Times New Roman" w:cs="David" w:hint="cs"/>
            <w:color w:val="auto"/>
            <w:rtl/>
          </w:rPr>
          <w:t>ל</w:t>
        </w:r>
      </w:ins>
      <w:ins w:id="312" w:author="Shimon" w:date="2019-07-21T22:49:00Z">
        <w:r w:rsidR="002A5FA6">
          <w:rPr>
            <w:rStyle w:val="emailstyle17"/>
            <w:rFonts w:ascii="Times New Roman" w:hAnsi="Times New Roman" w:cs="David" w:hint="cs"/>
            <w:color w:val="auto"/>
            <w:rtl/>
          </w:rPr>
          <w:t>א ב</w:t>
        </w:r>
      </w:ins>
      <w:ins w:id="313" w:author="Shimon" w:date="2019-07-22T11:57:00Z">
        <w:r w:rsidR="001C4413">
          <w:rPr>
            <w:rStyle w:val="emailstyle17"/>
            <w:rFonts w:ascii="Times New Roman" w:hAnsi="Times New Roman" w:cs="David" w:hint="cs"/>
            <w:color w:val="auto"/>
            <w:rtl/>
          </w:rPr>
          <w:t>מועד הנדר</w:t>
        </w:r>
      </w:ins>
      <w:ins w:id="314" w:author="Shimon" w:date="2019-07-22T11:58:00Z">
        <w:r w:rsidR="001C4413">
          <w:rPr>
            <w:rStyle w:val="emailstyle17"/>
            <w:rFonts w:ascii="Times New Roman" w:hAnsi="Times New Roman" w:cs="David" w:hint="cs"/>
            <w:color w:val="auto"/>
            <w:rtl/>
          </w:rPr>
          <w:t>ש בת</w:t>
        </w:r>
      </w:ins>
      <w:ins w:id="315" w:author="Shimon" w:date="2019-07-21T22:49:00Z">
        <w:r w:rsidR="002A5FA6">
          <w:rPr>
            <w:rStyle w:val="emailstyle17"/>
            <w:rFonts w:ascii="Times New Roman" w:hAnsi="Times New Roman" w:cs="David" w:hint="cs"/>
            <w:color w:val="auto"/>
            <w:rtl/>
          </w:rPr>
          <w:t>קנות השרות</w:t>
        </w:r>
      </w:ins>
      <w:r>
        <w:rPr>
          <w:rStyle w:val="emailstyle17"/>
          <w:rFonts w:ascii="Times New Roman" w:hAnsi="Times New Roman" w:cs="David" w:hint="cs"/>
          <w:color w:val="auto"/>
          <w:rtl/>
        </w:rPr>
        <w:t>.</w:t>
      </w:r>
    </w:p>
    <w:p w14:paraId="23E45483" w14:textId="1C9C041F" w:rsidR="00606CEF" w:rsidRDefault="004F4E48" w:rsidP="005430D4">
      <w:pPr>
        <w:pStyle w:val="11"/>
        <w:spacing w:before="0" w:after="240" w:line="360" w:lineRule="auto"/>
        <w:ind w:left="510" w:firstLine="0"/>
        <w:rPr>
          <w:ins w:id="316" w:author="Shimon" w:date="2019-07-22T13:17:00Z"/>
          <w:rStyle w:val="emailstyle17"/>
          <w:rFonts w:ascii="Times New Roman" w:hAnsi="Times New Roman" w:cs="David"/>
          <w:color w:val="auto"/>
          <w:rtl/>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ins w:id="317" w:author="Shimon" w:date="2019-07-22T12:22:00Z">
        <w:r w:rsidR="00AD5442">
          <w:rPr>
            <w:rStyle w:val="emailstyle17"/>
            <w:rFonts w:ascii="Times New Roman" w:hAnsi="Times New Roman" w:cs="David" w:hint="cs"/>
            <w:color w:val="auto"/>
            <w:rtl/>
          </w:rPr>
          <w:t xml:space="preserve"> הנושאת תאריך 15.8.2012,</w:t>
        </w:r>
      </w:ins>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del w:id="318" w:author="Shimon" w:date="2019-07-22T12:14:00Z">
        <w:r w:rsidR="003E0852" w:rsidRPr="00CB1486" w:rsidDel="005011CD">
          <w:rPr>
            <w:rStyle w:val="emailstyle17"/>
            <w:rFonts w:ascii="Times New Roman" w:hAnsi="Times New Roman" w:cs="David" w:hint="cs"/>
            <w:color w:val="auto"/>
            <w:rtl/>
          </w:rPr>
          <w:delText xml:space="preserve"> הנציב </w:delText>
        </w:r>
      </w:del>
      <w:r w:rsidR="003E0852" w:rsidRPr="00CB1486">
        <w:rPr>
          <w:rStyle w:val="emailstyle17"/>
          <w:rFonts w:ascii="Times New Roman" w:hAnsi="Times New Roman" w:cs="David" w:hint="cs"/>
          <w:color w:val="auto"/>
          <w:rtl/>
        </w:rPr>
        <w:t>להורות</w:t>
      </w:r>
      <w:ins w:id="319" w:author="Shimon" w:date="2019-07-22T11:58:00Z">
        <w:r w:rsidR="001C4413" w:rsidRPr="001C4413">
          <w:rPr>
            <w:rStyle w:val="emailstyle17"/>
            <w:rFonts w:ascii="Times New Roman" w:hAnsi="Times New Roman" w:cs="David" w:hint="cs"/>
            <w:b/>
            <w:bCs/>
            <w:color w:val="auto"/>
            <w:rtl/>
          </w:rPr>
          <w:t xml:space="preserve"> </w:t>
        </w:r>
      </w:ins>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del w:id="320" w:author="Shimon" w:date="2019-07-22T12:19:00Z">
        <w:r w:rsidR="005011CD" w:rsidRPr="00CB1486" w:rsidDel="00AD5442">
          <w:rPr>
            <w:rStyle w:val="emailstyle17"/>
            <w:rFonts w:ascii="Times New Roman" w:hAnsi="Times New Roman" w:cs="David" w:hint="cs"/>
            <w:i/>
            <w:iCs/>
            <w:color w:val="auto"/>
            <w:rtl/>
          </w:rPr>
          <w:delText>)</w:delText>
        </w:r>
      </w:del>
      <w:r w:rsidR="005011CD" w:rsidRPr="00CB1486">
        <w:rPr>
          <w:rStyle w:val="emailstyle17"/>
          <w:rFonts w:ascii="Times New Roman" w:hAnsi="Times New Roman" w:cs="David" w:hint="cs"/>
          <w:color w:val="auto"/>
          <w:rtl/>
        </w:rPr>
        <w:t>"</w:t>
      </w:r>
      <w:ins w:id="321" w:author="Shimon" w:date="2019-07-22T12:19:00Z">
        <w:r w:rsidR="00AD5442">
          <w:rPr>
            <w:rStyle w:val="emailstyle17"/>
            <w:rFonts w:ascii="Times New Roman" w:hAnsi="Times New Roman" w:cs="David" w:hint="cs"/>
            <w:color w:val="auto"/>
            <w:rtl/>
          </w:rPr>
          <w:t>(שכזכו</w:t>
        </w:r>
      </w:ins>
      <w:ins w:id="322" w:author="Shimon" w:date="2019-07-22T12:20:00Z">
        <w:r w:rsidR="00AD5442">
          <w:rPr>
            <w:rStyle w:val="emailstyle17"/>
            <w:rFonts w:ascii="Times New Roman" w:hAnsi="Times New Roman" w:cs="David" w:hint="cs"/>
            <w:color w:val="auto"/>
            <w:rtl/>
          </w:rPr>
          <w:t>ר</w:t>
        </w:r>
      </w:ins>
      <w:ins w:id="323" w:author="Shimon" w:date="2019-07-22T12:19:00Z">
        <w:r w:rsidR="00AD5442">
          <w:rPr>
            <w:rStyle w:val="emailstyle17"/>
            <w:rFonts w:ascii="Times New Roman" w:hAnsi="Times New Roman" w:cs="David" w:hint="cs"/>
            <w:color w:val="auto"/>
            <w:rtl/>
          </w:rPr>
          <w:t xml:space="preserve"> אינו חל על התובע</w:t>
        </w:r>
      </w:ins>
      <w:ins w:id="324" w:author="Shimon" w:date="2019-07-22T12:20:00Z">
        <w:r w:rsidR="00AD5442">
          <w:rPr>
            <w:rStyle w:val="emailstyle17"/>
            <w:rFonts w:ascii="Times New Roman" w:hAnsi="Times New Roman" w:cs="David" w:hint="cs"/>
            <w:color w:val="auto"/>
            <w:rtl/>
          </w:rPr>
          <w:t>)</w:t>
        </w:r>
      </w:ins>
      <w:del w:id="325" w:author="Shimon" w:date="2019-07-22T12:14:00Z">
        <w:r w:rsidR="005011CD" w:rsidDel="005011CD">
          <w:rPr>
            <w:rStyle w:val="emailstyle17"/>
            <w:rFonts w:ascii="Times New Roman" w:hAnsi="Times New Roman" w:cs="David" w:hint="cs"/>
            <w:color w:val="auto"/>
            <w:rtl/>
          </w:rPr>
          <w:delText>.</w:delText>
        </w:r>
      </w:del>
      <w:r w:rsidR="005011CD">
        <w:rPr>
          <w:rStyle w:val="emailstyle17"/>
          <w:rFonts w:ascii="Times New Roman" w:hAnsi="Times New Roman" w:cs="David" w:hint="cs"/>
          <w:color w:val="auto"/>
          <w:rtl/>
        </w:rPr>
        <w:t xml:space="preserve"> </w:t>
      </w:r>
      <w:del w:id="326" w:author="Shimon" w:date="2019-07-22T12:15:00Z">
        <w:r w:rsidRPr="009C3D22" w:rsidDel="005011CD">
          <w:rPr>
            <w:rStyle w:val="emailstyle17"/>
            <w:rFonts w:ascii="Times New Roman" w:hAnsi="Times New Roman" w:cs="David" w:hint="cs"/>
            <w:color w:val="auto"/>
            <w:rtl/>
          </w:rPr>
          <w:delText xml:space="preserve"> </w:delText>
        </w:r>
      </w:del>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ins w:id="327" w:author="Shimon" w:date="2019-07-22T12:15:00Z">
        <w:r w:rsidR="005011CD" w:rsidRPr="005011CD">
          <w:rPr>
            <w:rStyle w:val="emailstyle17"/>
            <w:rFonts w:ascii="Times New Roman" w:hAnsi="Times New Roman" w:cs="David" w:hint="cs"/>
            <w:b/>
            <w:bCs/>
            <w:color w:val="auto"/>
            <w:rtl/>
          </w:rPr>
          <w:t>קצבה מטע</w:t>
        </w:r>
      </w:ins>
      <w:ins w:id="328" w:author="Shimon" w:date="2019-07-22T12:20:00Z">
        <w:r w:rsidR="00AD5442">
          <w:rPr>
            <w:rStyle w:val="emailstyle17"/>
            <w:rFonts w:ascii="Times New Roman" w:hAnsi="Times New Roman" w:cs="David" w:hint="cs"/>
            <w:b/>
            <w:bCs/>
            <w:color w:val="auto"/>
            <w:rtl/>
          </w:rPr>
          <w:t>מי גיל</w:t>
        </w:r>
      </w:ins>
      <w:r w:rsidR="003E0852" w:rsidRPr="005011CD">
        <w:rPr>
          <w:rStyle w:val="emailstyle17"/>
          <w:rFonts w:ascii="Times New Roman" w:hAnsi="Times New Roman" w:cs="David" w:hint="cs"/>
          <w:b/>
          <w:bCs/>
          <w:color w:val="auto"/>
          <w:rtl/>
        </w:rPr>
        <w:t>"</w:t>
      </w:r>
      <w:ins w:id="329" w:author="Shimon" w:date="2019-07-22T12:23:00Z">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ins>
      <w:ins w:id="330" w:author="Shimon" w:date="2019-07-22T18:03:00Z">
        <w:r w:rsidR="005430D4">
          <w:rPr>
            <w:rStyle w:val="emailstyle17"/>
            <w:rFonts w:ascii="Times New Roman" w:hAnsi="Times New Roman" w:cs="David" w:hint="cs"/>
            <w:b/>
            <w:bCs/>
            <w:color w:val="auto"/>
            <w:rtl/>
          </w:rPr>
          <w:t>(!</w:t>
        </w:r>
      </w:ins>
      <w:ins w:id="331" w:author="Shimon" w:date="2019-07-22T18:04:00Z">
        <w:r w:rsidR="005430D4">
          <w:rPr>
            <w:rStyle w:val="emailstyle17"/>
            <w:rFonts w:ascii="Times New Roman" w:hAnsi="Times New Roman" w:cs="David" w:hint="cs"/>
            <w:b/>
            <w:bCs/>
            <w:color w:val="auto"/>
            <w:rtl/>
          </w:rPr>
          <w:t>)</w:t>
        </w:r>
      </w:ins>
      <w:ins w:id="332" w:author="Shimon" w:date="2019-07-22T12:23:00Z">
        <w:r w:rsidR="00AD5442" w:rsidRPr="009C3D22">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w:t>
        </w:r>
      </w:ins>
      <w:r w:rsidR="003E0852" w:rsidRPr="005011CD">
        <w:rPr>
          <w:rStyle w:val="emailstyle17"/>
          <w:rFonts w:ascii="Times New Roman" w:hAnsi="Times New Roman" w:cs="David" w:hint="cs"/>
          <w:b/>
          <w:bCs/>
          <w:color w:val="auto"/>
          <w:rtl/>
        </w:rPr>
        <w:t>ביום 31.7.2012</w:t>
      </w:r>
      <w:del w:id="333" w:author="Shimon" w:date="2019-07-22T12:25:00Z">
        <w:r w:rsidR="003E0852" w:rsidRPr="00CB1486" w:rsidDel="00AD5442">
          <w:rPr>
            <w:rStyle w:val="emailstyle17"/>
            <w:rFonts w:ascii="Times New Roman" w:hAnsi="Times New Roman" w:cs="David" w:hint="cs"/>
            <w:color w:val="auto"/>
            <w:rtl/>
          </w:rPr>
          <w:delText>"</w:delText>
        </w:r>
      </w:del>
      <w:del w:id="334" w:author="Shimon" w:date="2019-07-22T12:16:00Z">
        <w:r w:rsidR="005011CD" w:rsidDel="005011CD">
          <w:rPr>
            <w:rStyle w:val="emailstyle17"/>
            <w:rFonts w:ascii="Times New Roman" w:hAnsi="Times New Roman" w:cs="David" w:hint="cs"/>
            <w:color w:val="auto"/>
            <w:rtl/>
          </w:rPr>
          <w:delText>.</w:delText>
        </w:r>
      </w:del>
      <w:del w:id="335" w:author="Shimon" w:date="2019-07-22T12:25:00Z">
        <w:r w:rsidR="00AD5442" w:rsidDel="00AD5442">
          <w:rPr>
            <w:rStyle w:val="emailstyle17"/>
            <w:rFonts w:ascii="Times New Roman" w:hAnsi="Times New Roman" w:cs="David" w:hint="cs"/>
            <w:b/>
            <w:bCs/>
            <w:color w:val="auto"/>
            <w:rtl/>
          </w:rPr>
          <w:delText xml:space="preserve"> </w:delText>
        </w:r>
      </w:del>
      <w:ins w:id="336" w:author="Shimon" w:date="2019-07-22T12:18:00Z">
        <w:r w:rsidR="00AD5442" w:rsidRPr="00CB1486">
          <w:rPr>
            <w:rStyle w:val="emailstyle17"/>
            <w:rFonts w:ascii="Times New Roman" w:hAnsi="Times New Roman" w:cs="David" w:hint="cs"/>
            <w:color w:val="auto"/>
            <w:rtl/>
          </w:rPr>
          <w:t xml:space="preserve"> </w:t>
        </w:r>
      </w:ins>
      <w:r w:rsidR="003E0852" w:rsidRPr="00CB1486">
        <w:rPr>
          <w:rStyle w:val="emailstyle17"/>
          <w:rFonts w:ascii="Times New Roman" w:hAnsi="Times New Roman" w:cs="David" w:hint="cs"/>
          <w:color w:val="auto"/>
          <w:rtl/>
        </w:rPr>
        <w:t xml:space="preserve"> </w:t>
      </w:r>
      <w:del w:id="337" w:author="Shimon" w:date="2019-07-22T12:19:00Z">
        <w:r w:rsidR="003E0852" w:rsidRPr="00CB1486" w:rsidDel="00AD5442">
          <w:rPr>
            <w:rStyle w:val="emailstyle17"/>
            <w:rFonts w:ascii="Times New Roman" w:hAnsi="Times New Roman" w:cs="David" w:hint="cs"/>
            <w:color w:val="auto"/>
            <w:rtl/>
          </w:rPr>
          <w:delText>כאמור במסמך, ההודעה ניתנה</w:delText>
        </w:r>
        <w:r w:rsidR="005011CD" w:rsidDel="00AD5442">
          <w:rPr>
            <w:rStyle w:val="emailstyle17"/>
            <w:rFonts w:ascii="Times New Roman" w:hAnsi="Times New Roman" w:cs="David" w:hint="cs"/>
            <w:color w:val="auto"/>
            <w:rtl/>
          </w:rPr>
          <w:delText xml:space="preserve"> ש</w:delText>
        </w:r>
        <w:r w:rsidR="003E0852" w:rsidRPr="00CB1486" w:rsidDel="00AD5442">
          <w:rPr>
            <w:rStyle w:val="emailstyle17"/>
            <w:rFonts w:ascii="Times New Roman" w:hAnsi="Times New Roman" w:cs="David" w:hint="cs"/>
            <w:color w:val="auto"/>
            <w:rtl/>
          </w:rPr>
          <w:delText xml:space="preserve"> </w:delText>
        </w:r>
        <w:r w:rsidR="00B67C81" w:rsidDel="00AD5442">
          <w:rPr>
            <w:rStyle w:val="emailstyle17"/>
            <w:rFonts w:ascii="Times New Roman" w:hAnsi="Times New Roman" w:cs="David" w:hint="cs"/>
            <w:color w:val="auto"/>
            <w:rtl/>
          </w:rPr>
          <w:delText>כזכור, חוק שאינו חל על התובע.</w:delText>
        </w:r>
      </w:del>
      <w:ins w:id="338" w:author="Shimon" w:date="2019-07-22T12:19:00Z">
        <w:r w:rsidR="00AD5442">
          <w:rPr>
            <w:rStyle w:val="emailstyle17"/>
            <w:rFonts w:ascii="Times New Roman" w:hAnsi="Times New Roman" w:cs="David" w:hint="cs"/>
            <w:color w:val="auto"/>
            <w:rtl/>
          </w:rPr>
          <w:t xml:space="preserve"> </w:t>
        </w:r>
      </w:ins>
    </w:p>
    <w:p w14:paraId="6350398D" w14:textId="098AE522" w:rsidR="003E0852" w:rsidRDefault="00606CEF" w:rsidP="00291522">
      <w:pPr>
        <w:pStyle w:val="11"/>
        <w:spacing w:before="0" w:after="240" w:line="360" w:lineRule="auto"/>
        <w:ind w:left="510" w:firstLine="0"/>
        <w:rPr>
          <w:rStyle w:val="emailstyle17"/>
          <w:rFonts w:ascii="Times New Roman" w:hAnsi="Times New Roman" w:cs="David"/>
          <w:color w:val="auto"/>
        </w:rPr>
      </w:pPr>
      <w:ins w:id="339" w:author="Shimon" w:date="2019-07-22T13:17:00Z">
        <w:r>
          <w:rPr>
            <w:rStyle w:val="emailstyle17"/>
            <w:rFonts w:ascii="Times New Roman" w:hAnsi="Times New Roman" w:cs="David" w:hint="cs"/>
            <w:color w:val="auto"/>
            <w:rtl/>
          </w:rPr>
          <w:t>יצויין עוד שהודעה במסמך זה מציינת ש</w:t>
        </w:r>
        <w:r w:rsidRPr="00AD5442">
          <w:rPr>
            <w:rStyle w:val="emailstyle17"/>
            <w:rFonts w:ascii="Times New Roman" w:hAnsi="Times New Roman" w:cs="David" w:hint="cs"/>
            <w:b/>
            <w:bCs/>
            <w:color w:val="auto"/>
            <w:rtl/>
          </w:rPr>
          <w:t>שיעור הגימל</w:t>
        </w:r>
        <w:r>
          <w:rPr>
            <w:rStyle w:val="emailstyle17"/>
            <w:rFonts w:ascii="Times New Roman" w:hAnsi="Times New Roman" w:cs="David" w:hint="cs"/>
            <w:b/>
            <w:bCs/>
            <w:color w:val="auto"/>
            <w:rtl/>
          </w:rPr>
          <w:t xml:space="preserve">ה, </w:t>
        </w:r>
        <w:r w:rsidRPr="00AD5442">
          <w:rPr>
            <w:rStyle w:val="emailstyle17"/>
            <w:rFonts w:ascii="Times New Roman" w:hAnsi="Times New Roman" w:cs="David" w:hint="cs"/>
            <w:b/>
            <w:bCs/>
            <w:color w:val="auto"/>
            <w:rtl/>
          </w:rPr>
          <w:t>יהיה</w:t>
        </w:r>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"לפי 2% קיצבה לכל שנת שרות".</w:t>
        </w:r>
      </w:ins>
    </w:p>
    <w:p w14:paraId="17BCBDC7" w14:textId="364F2686" w:rsidR="003E0852" w:rsidRPr="00CB1486" w:rsidDel="00606CEF" w:rsidRDefault="004F4E48" w:rsidP="00E26AE7">
      <w:pPr>
        <w:pStyle w:val="11"/>
        <w:spacing w:before="0" w:after="240" w:line="360" w:lineRule="auto"/>
        <w:ind w:left="510" w:firstLine="0"/>
        <w:rPr>
          <w:del w:id="340" w:author="Shimon" w:date="2019-07-22T13:17:00Z"/>
          <w:rStyle w:val="emailstyle17"/>
          <w:rFonts w:ascii="Times New Roman" w:hAnsi="Times New Roman" w:cs="David"/>
          <w:color w:val="auto"/>
          <w:rtl/>
        </w:rPr>
      </w:pPr>
      <w:r>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ins w:id="341" w:author="Shimon" w:date="2019-07-22T12:23:00Z">
        <w:r w:rsidR="00AD5442">
          <w:rPr>
            <w:rStyle w:val="emailstyle17"/>
            <w:rFonts w:ascii="Times New Roman" w:hAnsi="Times New Roman" w:cs="David" w:hint="cs"/>
            <w:color w:val="auto"/>
            <w:rtl/>
          </w:rPr>
          <w:t xml:space="preserve">שכאמור </w:t>
        </w:r>
      </w:ins>
      <w:r w:rsidR="003E0852" w:rsidRPr="00CB1486">
        <w:rPr>
          <w:rStyle w:val="emailstyle17"/>
          <w:rFonts w:ascii="Times New Roman" w:hAnsi="Times New Roman" w:cs="David" w:hint="cs"/>
          <w:color w:val="auto"/>
          <w:rtl/>
        </w:rPr>
        <w:t xml:space="preserve">נושא את התאריך 15.8.2012 </w:t>
      </w:r>
      <w:r>
        <w:rPr>
          <w:rStyle w:val="emailstyle17"/>
          <w:rFonts w:ascii="Times New Roman" w:hAnsi="Times New Roman" w:cs="David" w:hint="cs"/>
          <w:color w:val="auto"/>
          <w:rtl/>
        </w:rPr>
        <w:t>-</w:t>
      </w:r>
      <w:del w:id="342" w:author="Shimon" w:date="2019-07-22T12:21:00Z">
        <w:r w:rsidDel="00AD5442">
          <w:rPr>
            <w:rStyle w:val="emailstyle17"/>
            <w:rFonts w:ascii="Times New Roman" w:hAnsi="Times New Roman" w:cs="David" w:hint="cs"/>
            <w:color w:val="auto"/>
            <w:rtl/>
          </w:rPr>
          <w:delText xml:space="preserve"> </w:delText>
        </w:r>
      </w:del>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Pr="009C3D22">
        <w:rPr>
          <w:rStyle w:val="emailstyle17"/>
          <w:rFonts w:ascii="Times New Roman" w:hAnsi="Times New Roman" w:cs="David" w:hint="cs"/>
          <w:color w:val="auto"/>
          <w:rtl/>
        </w:rPr>
        <w:t xml:space="preserve"> מועד יום הפרישה</w:t>
      </w:r>
      <w:del w:id="343"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ins w:id="344" w:author="Shimon" w:date="2019-07-22T13:15:00Z">
        <w:r w:rsidR="00606CEF">
          <w:rPr>
            <w:rStyle w:val="emailstyle17"/>
            <w:rFonts w:ascii="Times New Roman" w:hAnsi="Times New Roman" w:cs="David" w:hint="cs"/>
            <w:color w:val="auto"/>
            <w:rtl/>
          </w:rPr>
          <w:t xml:space="preserve"> </w:t>
        </w:r>
      </w:ins>
      <w:r>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Pr="009C3D22">
        <w:rPr>
          <w:rStyle w:val="emailstyle17"/>
          <w:rFonts w:ascii="Times New Roman" w:hAnsi="Times New Roman" w:cs="David" w:hint="cs"/>
          <w:color w:val="auto"/>
          <w:rtl/>
        </w:rPr>
        <w:t xml:space="preserve"> רק</w:t>
      </w:r>
      <w:ins w:id="345" w:author="Shimon" w:date="2019-07-21T16:12:00Z">
        <w:r w:rsidR="003216EE">
          <w:rPr>
            <w:rStyle w:val="emailstyle17"/>
            <w:rFonts w:ascii="Times New Roman" w:hAnsi="Times New Roman" w:cs="David" w:hint="cs"/>
            <w:color w:val="auto"/>
            <w:rtl/>
          </w:rPr>
          <w:t xml:space="preserve"> </w:t>
        </w:r>
      </w:ins>
      <w:r w:rsidRPr="009C3D22">
        <w:rPr>
          <w:rStyle w:val="emailstyle17"/>
          <w:rFonts w:ascii="Times New Roman" w:hAnsi="Times New Roman" w:cs="David" w:hint="cs"/>
          <w:color w:val="auto"/>
          <w:rtl/>
        </w:rPr>
        <w:t xml:space="preserve"> ב-21.11.2012</w:t>
      </w:r>
      <w:ins w:id="346" w:author="Shimon" w:date="2019-07-21T16:13:00Z">
        <w:r w:rsidR="003216EE">
          <w:rPr>
            <w:rStyle w:val="emailstyle17"/>
            <w:rFonts w:ascii="Times New Roman" w:hAnsi="Times New Roman" w:cs="David" w:hint="cs"/>
            <w:color w:val="auto"/>
            <w:rtl/>
          </w:rPr>
          <w:t>, יותר משלושה חודשים</w:t>
        </w:r>
      </w:ins>
      <w:ins w:id="347" w:author="Shimon" w:date="2019-07-21T16:14:00Z">
        <w:r w:rsidR="003216EE">
          <w:rPr>
            <w:rStyle w:val="emailstyle17"/>
            <w:rFonts w:ascii="Times New Roman" w:hAnsi="Times New Roman" w:cs="David" w:hint="cs"/>
            <w:color w:val="auto"/>
            <w:rtl/>
          </w:rPr>
          <w:t>(!!!) אחרי התאריך שעל המכתב</w:t>
        </w:r>
      </w:ins>
      <w:ins w:id="348" w:author="Shimon" w:date="2019-07-22T12:24:00Z">
        <w:r w:rsidR="00AD5442">
          <w:rPr>
            <w:rStyle w:val="emailstyle17"/>
            <w:rFonts w:ascii="Times New Roman" w:hAnsi="Times New Roman" w:cs="David" w:hint="cs"/>
            <w:color w:val="auto"/>
            <w:rtl/>
          </w:rPr>
          <w:t xml:space="preserve"> והוא </w:t>
        </w:r>
      </w:ins>
      <w:del w:id="349" w:author="Shimon" w:date="2019-07-22T12:24:00Z">
        <w:r w:rsidDel="00AD5442">
          <w:rPr>
            <w:rStyle w:val="emailstyle17"/>
            <w:rFonts w:ascii="Times New Roman" w:hAnsi="Times New Roman" w:cs="David" w:hint="cs"/>
            <w:color w:val="auto"/>
            <w:rtl/>
          </w:rPr>
          <w:delText>;</w:delText>
        </w:r>
        <w:r w:rsidR="003E0852" w:rsidRPr="00CB1486" w:rsidDel="00AD5442">
          <w:rPr>
            <w:rStyle w:val="emailstyle17"/>
            <w:rFonts w:ascii="Times New Roman" w:hAnsi="Times New Roman" w:cs="David" w:hint="cs"/>
            <w:color w:val="auto"/>
            <w:rtl/>
          </w:rPr>
          <w:delText xml:space="preserve"> </w:delText>
        </w:r>
      </w:del>
      <w:del w:id="350" w:author="Shimon" w:date="2019-07-21T16:14:00Z">
        <w:r w:rsidR="003E0852" w:rsidRPr="00CB1486" w:rsidDel="003216EE">
          <w:rPr>
            <w:rStyle w:val="emailstyle17"/>
            <w:rFonts w:ascii="Times New Roman" w:hAnsi="Times New Roman" w:cs="David" w:hint="cs"/>
            <w:color w:val="auto"/>
            <w:rtl/>
          </w:rPr>
          <w:delText>ו</w:delText>
        </w:r>
      </w:del>
      <w:r w:rsidR="003E0852" w:rsidRPr="00CB1486">
        <w:rPr>
          <w:rStyle w:val="emailstyle17"/>
          <w:rFonts w:ascii="Times New Roman" w:hAnsi="Times New Roman" w:cs="David" w:hint="cs"/>
          <w:color w:val="auto"/>
          <w:rtl/>
        </w:rPr>
        <w:t>הגיע לידי התובע רק באמצע</w:t>
      </w:r>
      <w:r>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w:t>
      </w:r>
      <w:ins w:id="351" w:author="Shimon" w:date="2019-07-21T22:57:00Z">
        <w:r w:rsidR="00D26EA4">
          <w:rPr>
            <w:rStyle w:val="emailstyle17"/>
            <w:rFonts w:ascii="Times New Roman" w:hAnsi="Times New Roman" w:cs="David" w:hint="cs"/>
            <w:color w:val="auto"/>
            <w:rtl/>
          </w:rPr>
          <w:t>, כחמישה חוד</w:t>
        </w:r>
      </w:ins>
      <w:ins w:id="352" w:author="Shimon" w:date="2019-07-21T22:58:00Z">
        <w:r w:rsidR="00D26EA4">
          <w:rPr>
            <w:rStyle w:val="emailstyle17"/>
            <w:rFonts w:ascii="Times New Roman" w:hAnsi="Times New Roman" w:cs="David" w:hint="cs"/>
            <w:color w:val="auto"/>
            <w:rtl/>
          </w:rPr>
          <w:t>שים לאחר הפסקת עבודתו הכפויה</w:t>
        </w:r>
      </w:ins>
      <w:r w:rsidR="003E0852" w:rsidRPr="00CB1486">
        <w:rPr>
          <w:rStyle w:val="emailstyle17"/>
          <w:rFonts w:ascii="Times New Roman" w:hAnsi="Times New Roman" w:cs="David" w:hint="cs"/>
          <w:color w:val="auto"/>
          <w:rtl/>
        </w:rPr>
        <w:t xml:space="preserve">. </w:t>
      </w:r>
    </w:p>
    <w:p w14:paraId="3EC92FD1" w14:textId="2246DFA0" w:rsidR="003E0852" w:rsidRPr="00CB1486" w:rsidRDefault="003E0852" w:rsidP="00606CEF">
      <w:pPr>
        <w:pStyle w:val="11"/>
        <w:tabs>
          <w:tab w:val="left" w:pos="453"/>
        </w:tabs>
        <w:spacing w:before="0" w:after="240" w:line="360" w:lineRule="auto"/>
        <w:ind w:left="510" w:hanging="425"/>
        <w:rPr>
          <w:i/>
          <w:iCs/>
          <w:sz w:val="24"/>
          <w:rtl/>
        </w:rPr>
      </w:pPr>
      <w:r w:rsidRPr="00CB1486">
        <w:rPr>
          <w:rFonts w:hint="cs"/>
          <w:i/>
          <w:iCs/>
          <w:sz w:val="24"/>
          <w:rtl/>
        </w:rPr>
        <w:t>*</w:t>
      </w:r>
      <w:r w:rsidR="004F4E48">
        <w:rPr>
          <w:rFonts w:hint="cs"/>
          <w:i/>
          <w:iCs/>
          <w:sz w:val="24"/>
          <w:rtl/>
        </w:rPr>
        <w:tab/>
      </w:r>
      <w:r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Pr="00CB1486">
        <w:rPr>
          <w:rFonts w:hint="cs"/>
          <w:i/>
          <w:iCs/>
          <w:sz w:val="24"/>
          <w:rtl/>
        </w:rPr>
        <w:t>21.11.12 וצילום המעטפה בה נשלח המסמך עם חותמת הדואר מיום</w:t>
      </w:r>
      <w:ins w:id="353" w:author="Shimon" w:date="2019-07-22T13:17:00Z">
        <w:r w:rsidR="00606CEF">
          <w:rPr>
            <w:rFonts w:hint="cs"/>
            <w:i/>
            <w:iCs/>
            <w:sz w:val="24"/>
            <w:rtl/>
          </w:rPr>
          <w:t xml:space="preserve"> </w:t>
        </w:r>
      </w:ins>
      <w:del w:id="354" w:author="Shimon" w:date="2019-07-22T13:18:00Z">
        <w:r w:rsidRPr="00CB1486" w:rsidDel="00606CEF">
          <w:rPr>
            <w:rFonts w:hint="cs"/>
            <w:i/>
            <w:iCs/>
            <w:sz w:val="24"/>
            <w:rtl/>
          </w:rPr>
          <w:delText xml:space="preserve"> </w:delText>
        </w:r>
      </w:del>
      <w:r w:rsidRPr="00CB1486">
        <w:rPr>
          <w:rFonts w:hint="cs"/>
          <w:i/>
          <w:iCs/>
          <w:sz w:val="24"/>
          <w:rtl/>
        </w:rPr>
        <w:t>12.12.12</w:t>
      </w:r>
      <w:del w:id="355" w:author="Shimon" w:date="2019-07-22T13:18:00Z">
        <w:r w:rsidRPr="00CB1486" w:rsidDel="00606CEF">
          <w:rPr>
            <w:rFonts w:hint="cs"/>
            <w:i/>
            <w:iCs/>
            <w:sz w:val="24"/>
            <w:rtl/>
          </w:rPr>
          <w:delText xml:space="preserve"> וכן אישור גימלאות מיום 10.12.12</w:delText>
        </w:r>
      </w:del>
      <w:r w:rsidRPr="00CB1486">
        <w:rPr>
          <w:rFonts w:hint="cs"/>
          <w:i/>
          <w:iCs/>
          <w:sz w:val="24"/>
          <w:rtl/>
        </w:rPr>
        <w:t xml:space="preserve">, מסומנים </w:t>
      </w:r>
      <w:r w:rsidRPr="00506C84">
        <w:rPr>
          <w:rFonts w:hint="cs"/>
          <w:i/>
          <w:iCs/>
          <w:sz w:val="24"/>
          <w:highlight w:val="yellow"/>
          <w:u w:val="single"/>
          <w:rtl/>
        </w:rPr>
        <w:t>כנספחים</w:t>
      </w:r>
      <w:r w:rsidR="004F4E48" w:rsidRPr="00506C84">
        <w:rPr>
          <w:rFonts w:hint="cs"/>
          <w:i/>
          <w:iCs/>
          <w:sz w:val="24"/>
          <w:highlight w:val="yellow"/>
          <w:u w:val="single"/>
          <w:rtl/>
        </w:rPr>
        <w:t xml:space="preserve"> </w:t>
      </w:r>
      <w:r w:rsidR="00506C84" w:rsidRPr="00506C84">
        <w:rPr>
          <w:rFonts w:hint="cs"/>
          <w:i/>
          <w:iCs/>
          <w:sz w:val="24"/>
          <w:highlight w:val="yellow"/>
          <w:u w:val="single"/>
          <w:rtl/>
        </w:rPr>
        <w:t>____.</w:t>
      </w:r>
    </w:p>
    <w:p w14:paraId="473C4B6D" w14:textId="0D2D8487" w:rsidR="004F4E48" w:rsidRPr="00CB1486" w:rsidRDefault="003E0852" w:rsidP="00291522">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xml:space="preserve">, וחזר על דרישותיו בעניין </w:t>
      </w:r>
      <w:del w:id="356" w:author="Shimon" w:date="2019-07-21T16:15:00Z">
        <w:r w:rsidR="004F4E48" w:rsidRPr="009C3D22" w:rsidDel="003216EE">
          <w:rPr>
            <w:rStyle w:val="emailstyle17"/>
            <w:rFonts w:ascii="Times New Roman" w:hAnsi="Times New Roman" w:cs="David" w:hint="cs"/>
            <w:color w:val="auto"/>
            <w:rtl/>
          </w:rPr>
          <w:delText xml:space="preserve">שכרו של התובע </w:delText>
        </w:r>
      </w:del>
      <w:r w:rsidR="004F4E48" w:rsidRPr="009C3D22">
        <w:rPr>
          <w:rStyle w:val="emailstyle17"/>
          <w:rFonts w:ascii="Times New Roman" w:hAnsi="Times New Roman" w:cs="David" w:hint="cs"/>
          <w:color w:val="auto"/>
          <w:rtl/>
        </w:rPr>
        <w:t>וזכותו להמשיך לעבוד עד תום תקופת החוזה</w:t>
      </w:r>
      <w:ins w:id="357" w:author="Shimon" w:date="2019-07-21T16:15:00Z">
        <w:r w:rsidR="003216EE" w:rsidRPr="003216EE">
          <w:rPr>
            <w:rStyle w:val="emailstyle17"/>
            <w:rFonts w:ascii="Times New Roman" w:hAnsi="Times New Roman" w:cs="David" w:hint="cs"/>
            <w:color w:val="auto"/>
            <w:rtl/>
          </w:rPr>
          <w:t xml:space="preserve"> </w:t>
        </w:r>
        <w:r w:rsidR="003216EE">
          <w:rPr>
            <w:rStyle w:val="emailstyle17"/>
            <w:rFonts w:ascii="Times New Roman" w:hAnsi="Times New Roman" w:cs="David" w:hint="cs"/>
            <w:color w:val="auto"/>
            <w:rtl/>
          </w:rPr>
          <w:t>ו</w:t>
        </w:r>
      </w:ins>
      <w:ins w:id="358" w:author="Shimon" w:date="2019-07-22T18:06:00Z">
        <w:r w:rsidR="005430D4">
          <w:rPr>
            <w:rStyle w:val="emailstyle17"/>
            <w:rFonts w:ascii="Times New Roman" w:hAnsi="Times New Roman" w:cs="David" w:hint="cs"/>
            <w:color w:val="auto"/>
            <w:rtl/>
          </w:rPr>
          <w:t xml:space="preserve">דרישה לשלם את </w:t>
        </w:r>
      </w:ins>
      <w:ins w:id="359" w:author="Shimon" w:date="2019-07-21T16:15:00Z">
        <w:r w:rsidR="003216EE" w:rsidRPr="009C3D22">
          <w:rPr>
            <w:rStyle w:val="emailstyle17"/>
            <w:rFonts w:ascii="Times New Roman" w:hAnsi="Times New Roman" w:cs="David" w:hint="cs"/>
            <w:color w:val="auto"/>
            <w:rtl/>
          </w:rPr>
          <w:t>שכרו של התובע</w:t>
        </w:r>
      </w:ins>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43FD64B0" w:rsidR="003E0852" w:rsidRDefault="004F4E48" w:rsidP="00CB1486">
      <w:pPr>
        <w:pStyle w:val="11"/>
        <w:tabs>
          <w:tab w:val="left" w:pos="453"/>
        </w:tabs>
        <w:spacing w:before="0" w:after="240" w:line="360" w:lineRule="auto"/>
        <w:ind w:left="510" w:hanging="425"/>
        <w:rPr>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506C84" w:rsidRPr="00506C84">
        <w:rPr>
          <w:rFonts w:hint="cs"/>
          <w:i/>
          <w:iCs/>
          <w:sz w:val="24"/>
          <w:highlight w:val="yellow"/>
          <w:u w:val="single"/>
          <w:rtl/>
        </w:rPr>
        <w:t>__.</w:t>
      </w:r>
    </w:p>
    <w:p w14:paraId="3330704A" w14:textId="369AE386" w:rsidR="00BE28C8" w:rsidDel="005430D4" w:rsidRDefault="00BE28C8" w:rsidP="00337F2F">
      <w:pPr>
        <w:pStyle w:val="11"/>
        <w:spacing w:before="0" w:line="360" w:lineRule="auto"/>
        <w:ind w:left="510" w:right="360" w:firstLine="0"/>
        <w:rPr>
          <w:del w:id="360" w:author="Shimon" w:date="2019-07-22T18:06:00Z"/>
          <w:rStyle w:val="emailstyle17"/>
          <w:rFonts w:ascii="Times New Roman" w:hAnsi="Times New Roman" w:cs="David"/>
          <w:color w:val="auto"/>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1EBA5C18" w14:textId="77777777" w:rsidR="008130C8" w:rsidRPr="008130C8" w:rsidRDefault="00606CEF" w:rsidP="005430D4">
      <w:pPr>
        <w:pStyle w:val="11"/>
        <w:numPr>
          <w:ilvl w:val="0"/>
          <w:numId w:val="14"/>
        </w:numPr>
        <w:spacing w:before="0" w:after="240" w:line="360" w:lineRule="auto"/>
        <w:ind w:left="510" w:right="0" w:hanging="425"/>
        <w:rPr>
          <w:ins w:id="361" w:author="Shimon" w:date="2019-07-23T11:56:00Z"/>
          <w:rStyle w:val="emailstyle17"/>
          <w:rFonts w:ascii="Times New Roman" w:hAnsi="Times New Roman" w:cs="David"/>
          <w:b/>
          <w:bCs/>
          <w:color w:val="auto"/>
          <w:szCs w:val="28"/>
          <w:u w:val="single"/>
          <w:rPrChange w:id="362" w:author="Shimon" w:date="2019-07-23T11:56:00Z">
            <w:rPr>
              <w:ins w:id="363" w:author="Shimon" w:date="2019-07-23T11:56:00Z"/>
              <w:rStyle w:val="emailstyle17"/>
              <w:rFonts w:ascii="Times New Roman" w:hAnsi="Times New Roman" w:cs="David"/>
              <w:color w:val="auto"/>
              <w:sz w:val="24"/>
              <w:rtl/>
            </w:rPr>
          </w:rPrChange>
        </w:rPr>
      </w:pPr>
      <w:ins w:id="364" w:author="Shimon" w:date="2019-07-22T13:19:00Z">
        <w:r>
          <w:rPr>
            <w:rFonts w:hint="cs"/>
            <w:i/>
            <w:iCs/>
            <w:sz w:val="24"/>
            <w:rtl/>
          </w:rPr>
          <w:t>בעקבות הו</w:t>
        </w:r>
      </w:ins>
      <w:ins w:id="365" w:author="Shimon" w:date="2019-07-22T13:20:00Z">
        <w:r>
          <w:rPr>
            <w:rFonts w:hint="cs"/>
            <w:i/>
            <w:iCs/>
            <w:sz w:val="24"/>
            <w:rtl/>
          </w:rPr>
          <w:t>דעת הנש"מ</w:t>
        </w:r>
      </w:ins>
      <w:ins w:id="366" w:author="Shimon" w:date="2019-07-22T13:22:00Z">
        <w:r>
          <w:rPr>
            <w:rFonts w:hint="cs"/>
            <w:i/>
            <w:iCs/>
            <w:sz w:val="24"/>
            <w:rtl/>
          </w:rPr>
          <w:t xml:space="preserve"> הנ"ל</w:t>
        </w:r>
      </w:ins>
      <w:ins w:id="367" w:author="Shimon" w:date="2019-07-22T13:20:00Z">
        <w:r>
          <w:rPr>
            <w:rFonts w:hint="cs"/>
            <w:i/>
            <w:iCs/>
            <w:sz w:val="24"/>
            <w:rtl/>
          </w:rPr>
          <w:t xml:space="preserve"> על פרישת התובע </w:t>
        </w:r>
      </w:ins>
      <w:ins w:id="368" w:author="Shimon" w:date="2019-07-22T13:22:00Z">
        <w:r>
          <w:rPr>
            <w:rFonts w:hint="cs"/>
            <w:i/>
            <w:iCs/>
            <w:sz w:val="24"/>
            <w:rtl/>
          </w:rPr>
          <w:t xml:space="preserve">רטרואקטיבית ב-31.7.2012 קיבל התובע </w:t>
        </w:r>
      </w:ins>
      <w:ins w:id="369" w:author="Shimon" w:date="2019-07-22T13:23:00Z">
        <w:r w:rsidR="00B314F0">
          <w:rPr>
            <w:rFonts w:hint="cs"/>
            <w:i/>
            <w:iCs/>
            <w:sz w:val="24"/>
            <w:rtl/>
          </w:rPr>
          <w:t>בסוף דצמבר 2012</w:t>
        </w:r>
        <w:r>
          <w:rPr>
            <w:rFonts w:hint="cs"/>
            <w:i/>
            <w:iCs/>
            <w:sz w:val="24"/>
            <w:rtl/>
          </w:rPr>
          <w:t xml:space="preserve"> </w:t>
        </w:r>
        <w:r w:rsidR="00B314F0">
          <w:rPr>
            <w:rFonts w:hint="cs"/>
            <w:i/>
            <w:iCs/>
            <w:sz w:val="24"/>
            <w:rtl/>
          </w:rPr>
          <w:t>מכתב</w:t>
        </w:r>
        <w:r>
          <w:rPr>
            <w:rFonts w:hint="cs"/>
            <w:i/>
            <w:iCs/>
            <w:sz w:val="24"/>
            <w:rtl/>
          </w:rPr>
          <w:t xml:space="preserve"> </w:t>
        </w:r>
      </w:ins>
      <w:ins w:id="370" w:author="Shimon" w:date="2019-07-22T13:25:00Z">
        <w:r w:rsidR="00B314F0">
          <w:rPr>
            <w:rFonts w:hint="cs"/>
            <w:i/>
            <w:iCs/>
            <w:sz w:val="24"/>
            <w:rtl/>
          </w:rPr>
          <w:t>"אישור גימלאות"</w:t>
        </w:r>
      </w:ins>
      <w:ins w:id="371" w:author="Shimon" w:date="2019-07-22T13:27:00Z">
        <w:r w:rsidR="00B314F0">
          <w:rPr>
            <w:rFonts w:hint="cs"/>
            <w:i/>
            <w:iCs/>
            <w:sz w:val="24"/>
            <w:rtl/>
          </w:rPr>
          <w:t xml:space="preserve"> מיום 10.12.</w:t>
        </w:r>
      </w:ins>
      <w:ins w:id="372" w:author="Shimon" w:date="2019-07-22T13:28:00Z">
        <w:r w:rsidR="00B314F0">
          <w:rPr>
            <w:rFonts w:hint="cs"/>
            <w:i/>
            <w:iCs/>
            <w:sz w:val="24"/>
            <w:rtl/>
          </w:rPr>
          <w:t>2012,</w:t>
        </w:r>
      </w:ins>
      <w:ins w:id="373" w:author="Shimon" w:date="2019-07-22T13:25:00Z">
        <w:r w:rsidR="00B314F0">
          <w:rPr>
            <w:rFonts w:hint="cs"/>
            <w:i/>
            <w:iCs/>
            <w:sz w:val="24"/>
            <w:rtl/>
          </w:rPr>
          <w:t xml:space="preserve"> בחתימת </w:t>
        </w:r>
      </w:ins>
      <w:ins w:id="374" w:author="Shimon" w:date="2019-07-22T13:23:00Z">
        <w:r>
          <w:rPr>
            <w:rFonts w:hint="cs"/>
            <w:i/>
            <w:iCs/>
            <w:sz w:val="24"/>
            <w:rtl/>
          </w:rPr>
          <w:t>גב' חנה שוורץ, מנהלת תחו</w:t>
        </w:r>
      </w:ins>
      <w:ins w:id="375" w:author="Shimon" w:date="2019-07-22T13:24:00Z">
        <w:r>
          <w:rPr>
            <w:rFonts w:hint="cs"/>
            <w:i/>
            <w:iCs/>
            <w:sz w:val="24"/>
            <w:rtl/>
          </w:rPr>
          <w:t>ם</w:t>
        </w:r>
      </w:ins>
      <w:ins w:id="376" w:author="Shimon" w:date="2019-07-22T13:23:00Z">
        <w:r>
          <w:rPr>
            <w:rFonts w:hint="cs"/>
            <w:i/>
            <w:iCs/>
            <w:sz w:val="24"/>
            <w:rtl/>
          </w:rPr>
          <w:t xml:space="preserve"> בכיר </w:t>
        </w:r>
      </w:ins>
      <w:ins w:id="377" w:author="Shimon" w:date="2019-07-22T13:24:00Z">
        <w:r>
          <w:rPr>
            <w:rFonts w:hint="cs"/>
            <w:i/>
            <w:iCs/>
            <w:sz w:val="24"/>
            <w:rtl/>
          </w:rPr>
          <w:t>(גמלאות) במינהל הגימלאות</w:t>
        </w:r>
      </w:ins>
      <w:ins w:id="378" w:author="Shimon" w:date="2019-07-22T13:25:00Z">
        <w:r>
          <w:rPr>
            <w:rFonts w:hint="cs"/>
            <w:i/>
            <w:iCs/>
            <w:sz w:val="24"/>
            <w:rtl/>
          </w:rPr>
          <w:t>,</w:t>
        </w:r>
      </w:ins>
      <w:ins w:id="379" w:author="Shimon" w:date="2019-07-22T13:28:00Z">
        <w:r w:rsidR="00B314F0">
          <w:rPr>
            <w:rFonts w:hint="cs"/>
            <w:i/>
            <w:iCs/>
            <w:sz w:val="24"/>
            <w:rtl/>
          </w:rPr>
          <w:t xml:space="preserve"> </w:t>
        </w:r>
        <w:r w:rsidR="00B314F0">
          <w:rPr>
            <w:rStyle w:val="emailstyle17"/>
            <w:rFonts w:ascii="Times New Roman" w:hAnsi="Times New Roman" w:cs="David" w:hint="cs"/>
            <w:color w:val="auto"/>
            <w:rtl/>
          </w:rPr>
          <w:t>ו</w:t>
        </w:r>
      </w:ins>
      <w:ins w:id="380" w:author="Shimon" w:date="2019-07-21T23:02:00Z">
        <w:r w:rsidR="00D26EA4">
          <w:rPr>
            <w:rStyle w:val="emailstyle17"/>
            <w:rFonts w:ascii="Times New Roman" w:hAnsi="Times New Roman" w:cs="David" w:hint="cs"/>
            <w:color w:val="auto"/>
            <w:rtl/>
          </w:rPr>
          <w:t xml:space="preserve">בתחילת ינואר 2013 </w:t>
        </w:r>
      </w:ins>
      <w:ins w:id="381" w:author="Shimon" w:date="2019-07-21T23:03:00Z">
        <w:r w:rsidR="009D504B">
          <w:rPr>
            <w:rStyle w:val="emailstyle17"/>
            <w:rFonts w:ascii="Times New Roman" w:hAnsi="Times New Roman" w:cs="David" w:hint="cs"/>
            <w:color w:val="auto"/>
            <w:rtl/>
          </w:rPr>
          <w:t>קיבל התובע לראשונה ת</w:t>
        </w:r>
      </w:ins>
      <w:ins w:id="382" w:author="Shimon" w:date="2019-07-22T13:28:00Z">
        <w:r w:rsidR="00B314F0">
          <w:rPr>
            <w:rStyle w:val="emailstyle17"/>
            <w:rFonts w:ascii="Times New Roman" w:hAnsi="Times New Roman" w:cs="David" w:hint="cs"/>
            <w:color w:val="auto"/>
            <w:rtl/>
          </w:rPr>
          <w:t>לוש פנסיה המפר</w:t>
        </w:r>
      </w:ins>
      <w:ins w:id="383" w:author="Shimon" w:date="2019-07-22T13:29:00Z">
        <w:r w:rsidR="00B314F0">
          <w:rPr>
            <w:rStyle w:val="emailstyle17"/>
            <w:rFonts w:ascii="Times New Roman" w:hAnsi="Times New Roman" w:cs="David" w:hint="cs"/>
            <w:color w:val="auto"/>
            <w:rtl/>
          </w:rPr>
          <w:t>ט את תשלומים ששולמו לו ב</w:t>
        </w:r>
      </w:ins>
      <w:ins w:id="384" w:author="Shimon" w:date="2019-07-22T13:45:00Z">
        <w:r w:rsidR="007B1E48">
          <w:rPr>
            <w:rStyle w:val="emailstyle17"/>
            <w:rFonts w:ascii="Times New Roman" w:hAnsi="Times New Roman" w:cs="David" w:hint="cs"/>
            <w:color w:val="auto"/>
            <w:rtl/>
          </w:rPr>
          <w:t>-</w:t>
        </w:r>
      </w:ins>
      <w:ins w:id="385" w:author="Shimon" w:date="2019-07-22T13:29:00Z">
        <w:r w:rsidR="00B314F0">
          <w:rPr>
            <w:rStyle w:val="emailstyle17"/>
            <w:rFonts w:ascii="Times New Roman" w:hAnsi="Times New Roman" w:cs="David" w:hint="cs"/>
            <w:color w:val="auto"/>
            <w:rtl/>
          </w:rPr>
          <w:t xml:space="preserve">1.1.2013, </w:t>
        </w:r>
      </w:ins>
      <w:ins w:id="386" w:author="Shimon" w:date="2019-07-21T23:04:00Z">
        <w:r w:rsidR="009D504B">
          <w:rPr>
            <w:rStyle w:val="emailstyle17"/>
            <w:rFonts w:ascii="Times New Roman" w:hAnsi="Times New Roman" w:cs="David" w:hint="cs"/>
            <w:color w:val="auto"/>
            <w:rtl/>
          </w:rPr>
          <w:t>(רטרואקטיבית מ-31.7.2012)</w:t>
        </w:r>
      </w:ins>
      <w:ins w:id="387" w:author="Shimon" w:date="2019-07-22T13:29:00Z">
        <w:r w:rsidR="00B314F0">
          <w:rPr>
            <w:rStyle w:val="emailstyle17"/>
            <w:rFonts w:ascii="Times New Roman" w:hAnsi="Times New Roman" w:cs="David" w:hint="cs"/>
            <w:color w:val="auto"/>
            <w:rtl/>
          </w:rPr>
          <w:t>.</w:t>
        </w:r>
      </w:ins>
    </w:p>
    <w:p w14:paraId="395A5D1A" w14:textId="6E6BC634" w:rsidR="001D0395" w:rsidRPr="001D0395" w:rsidRDefault="008130C8" w:rsidP="008130C8">
      <w:pPr>
        <w:pStyle w:val="11"/>
        <w:spacing w:before="0" w:after="240" w:line="360" w:lineRule="auto"/>
        <w:ind w:left="510" w:right="360" w:firstLine="0"/>
        <w:rPr>
          <w:ins w:id="388" w:author="Shimon" w:date="2019-07-23T11:24:00Z"/>
          <w:rStyle w:val="emailstyle17"/>
          <w:rFonts w:ascii="Times New Roman" w:hAnsi="Times New Roman" w:cs="David"/>
          <w:b/>
          <w:bCs/>
          <w:color w:val="auto"/>
          <w:szCs w:val="28"/>
          <w:u w:val="single"/>
          <w:rPrChange w:id="389" w:author="Shimon" w:date="2019-07-23T11:24:00Z">
            <w:rPr>
              <w:ins w:id="390" w:author="Shimon" w:date="2019-07-23T11:24:00Z"/>
              <w:rStyle w:val="emailstyle17"/>
              <w:rFonts w:ascii="Times New Roman" w:hAnsi="Times New Roman" w:cs="David"/>
              <w:color w:val="auto"/>
              <w:rtl/>
            </w:rPr>
          </w:rPrChange>
        </w:rPr>
        <w:pPrChange w:id="391" w:author="Shimon" w:date="2019-07-23T11:56:00Z">
          <w:pPr>
            <w:pStyle w:val="11"/>
            <w:numPr>
              <w:numId w:val="14"/>
            </w:numPr>
            <w:tabs>
              <w:tab w:val="num" w:pos="1440"/>
            </w:tabs>
            <w:spacing w:before="0" w:after="240" w:line="360" w:lineRule="auto"/>
            <w:ind w:left="510" w:hanging="425"/>
          </w:pPr>
        </w:pPrChange>
      </w:pPr>
      <w:ins w:id="392" w:author="Shimon" w:date="2019-07-23T11:56:00Z">
        <w:r w:rsidRPr="008130C8">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רצ"ב: מכתב אישור גימלאות מיום 10.12.12</w:t>
        </w:r>
      </w:ins>
    </w:p>
    <w:p w14:paraId="67F2FD75" w14:textId="5AB2862F" w:rsidR="009D504B" w:rsidRDefault="00B314F0" w:rsidP="005C5500">
      <w:pPr>
        <w:pStyle w:val="11"/>
        <w:numPr>
          <w:ilvl w:val="0"/>
          <w:numId w:val="14"/>
        </w:numPr>
        <w:spacing w:before="0" w:line="360" w:lineRule="auto"/>
        <w:ind w:left="510" w:right="0" w:hanging="425"/>
        <w:rPr>
          <w:ins w:id="393" w:author="Shimon" w:date="2019-07-23T11:57:00Z"/>
          <w:rStyle w:val="emailstyle17"/>
          <w:rFonts w:ascii="Times New Roman" w:hAnsi="Times New Roman" w:cs="David"/>
          <w:b/>
          <w:bCs/>
          <w:color w:val="auto"/>
          <w:szCs w:val="28"/>
          <w:u w:val="single"/>
        </w:rPr>
        <w:pPrChange w:id="394" w:author="Shimon" w:date="2019-07-23T11:38:00Z">
          <w:pPr>
            <w:pStyle w:val="11"/>
            <w:numPr>
              <w:numId w:val="14"/>
            </w:numPr>
            <w:tabs>
              <w:tab w:val="num" w:pos="1440"/>
            </w:tabs>
            <w:spacing w:before="0" w:after="240" w:line="360" w:lineRule="auto"/>
            <w:ind w:left="510" w:hanging="425"/>
          </w:pPr>
        </w:pPrChange>
      </w:pPr>
      <w:ins w:id="395" w:author="Shimon" w:date="2019-07-22T13:30:00Z">
        <w:r>
          <w:rPr>
            <w:rStyle w:val="emailstyle17"/>
            <w:rFonts w:ascii="Times New Roman" w:hAnsi="Times New Roman" w:cs="David" w:hint="cs"/>
            <w:color w:val="auto"/>
            <w:rtl/>
          </w:rPr>
          <w:lastRenderedPageBreak/>
          <w:t xml:space="preserve"> </w:t>
        </w:r>
      </w:ins>
      <w:ins w:id="396" w:author="Shimon" w:date="2019-07-22T18:07:00Z">
        <w:r w:rsidR="005430D4">
          <w:rPr>
            <w:rStyle w:val="emailstyle17"/>
            <w:rFonts w:ascii="Times New Roman" w:hAnsi="Times New Roman" w:cs="David" w:hint="cs"/>
            <w:color w:val="auto"/>
            <w:rtl/>
          </w:rPr>
          <w:t xml:space="preserve">כך </w:t>
        </w:r>
      </w:ins>
      <w:del w:id="397" w:author="Shimon" w:date="2019-07-21T23:02:00Z">
        <w:r w:rsidR="004E3ABC" w:rsidDel="00D26EA4">
          <w:rPr>
            <w:rStyle w:val="emailstyle17"/>
            <w:rFonts w:ascii="Times New Roman" w:hAnsi="Times New Roman" w:cs="David" w:hint="cs"/>
            <w:color w:val="auto"/>
            <w:rtl/>
          </w:rPr>
          <w:delText>במקביל להליכים כאמור,</w:delText>
        </w:r>
      </w:del>
      <w:r w:rsidR="004E3ABC">
        <w:rPr>
          <w:rStyle w:val="emailstyle17"/>
          <w:rFonts w:ascii="Times New Roman" w:hAnsi="Times New Roman" w:cs="David" w:hint="cs"/>
          <w:color w:val="auto"/>
          <w:rtl/>
        </w:rPr>
        <w:t xml:space="preserve"> התברר לתובע,</w:t>
      </w:r>
      <w:del w:id="398" w:author="Shimon" w:date="2019-07-21T22:58:00Z">
        <w:r w:rsidR="004E3ABC" w:rsidDel="00D26EA4">
          <w:rPr>
            <w:rStyle w:val="emailstyle17"/>
            <w:rFonts w:ascii="Times New Roman" w:hAnsi="Times New Roman" w:cs="David" w:hint="cs"/>
            <w:color w:val="auto"/>
            <w:rtl/>
          </w:rPr>
          <w:delText xml:space="preserve"> </w:delText>
        </w:r>
      </w:del>
      <w:ins w:id="399" w:author="Shimon" w:date="2019-07-21T22:57:00Z">
        <w:r w:rsidR="00D26EA4">
          <w:rPr>
            <w:rStyle w:val="emailstyle17"/>
            <w:rFonts w:ascii="Times New Roman" w:hAnsi="Times New Roman" w:cs="David" w:hint="cs"/>
            <w:color w:val="auto"/>
            <w:rtl/>
          </w:rPr>
          <w:t xml:space="preserve"> </w:t>
        </w:r>
      </w:ins>
      <w:ins w:id="400" w:author="Shimon" w:date="2019-07-21T23:03:00Z">
        <w:r w:rsidR="009D504B">
          <w:rPr>
            <w:rStyle w:val="emailstyle17"/>
            <w:rFonts w:ascii="Times New Roman" w:hAnsi="Times New Roman" w:cs="David" w:hint="cs"/>
            <w:color w:val="auto"/>
            <w:rtl/>
          </w:rPr>
          <w:t>כי בנוסף ל</w:t>
        </w:r>
      </w:ins>
      <w:r w:rsidR="00CC48AF">
        <w:rPr>
          <w:rStyle w:val="emailstyle17"/>
          <w:rFonts w:ascii="Times New Roman" w:hAnsi="Times New Roman" w:cs="David" w:hint="cs"/>
          <w:color w:val="auto"/>
          <w:rtl/>
        </w:rPr>
        <w:t>פרישתו</w:t>
      </w:r>
      <w:r w:rsidR="004E3ABC">
        <w:rPr>
          <w:rStyle w:val="emailstyle17"/>
          <w:rFonts w:ascii="Times New Roman" w:hAnsi="Times New Roman" w:cs="David" w:hint="cs"/>
          <w:color w:val="auto"/>
          <w:rtl/>
        </w:rPr>
        <w:t xml:space="preserve"> הכפויה,</w:t>
      </w:r>
      <w:r w:rsidR="00CC48AF">
        <w:rPr>
          <w:rStyle w:val="emailstyle17"/>
          <w:rFonts w:ascii="Times New Roman" w:hAnsi="Times New Roman" w:cs="David" w:hint="cs"/>
          <w:color w:val="auto"/>
          <w:rtl/>
        </w:rPr>
        <w:t xml:space="preserve"> </w:t>
      </w:r>
      <w:ins w:id="401" w:author="Shimon" w:date="2019-07-21T22:59:00Z">
        <w:r w:rsidR="00D26EA4">
          <w:rPr>
            <w:rStyle w:val="emailstyle17"/>
            <w:rFonts w:ascii="Times New Roman" w:hAnsi="Times New Roman" w:cs="David" w:hint="cs"/>
            <w:color w:val="auto"/>
            <w:rtl/>
          </w:rPr>
          <w:t xml:space="preserve">והעיכוב הממושך בתשלום הפנסיה, </w:t>
        </w:r>
      </w:ins>
      <w:r w:rsidR="005430D4">
        <w:rPr>
          <w:rStyle w:val="emailstyle17"/>
          <w:rFonts w:ascii="Times New Roman" w:hAnsi="Times New Roman" w:cs="David" w:hint="cs"/>
          <w:color w:val="auto"/>
          <w:rtl/>
        </w:rPr>
        <w:t xml:space="preserve"> </w:t>
      </w:r>
      <w:ins w:id="402" w:author="Shimon" w:date="2019-07-21T23:54:00Z">
        <w:r w:rsidR="00435A41">
          <w:rPr>
            <w:rStyle w:val="emailstyle17"/>
            <w:rFonts w:ascii="Times New Roman" w:hAnsi="Times New Roman" w:cs="David" w:hint="cs"/>
            <w:color w:val="auto"/>
            <w:rtl/>
          </w:rPr>
          <w:t xml:space="preserve">הגימלה </w:t>
        </w:r>
      </w:ins>
      <w:ins w:id="403" w:author="Shimon" w:date="2019-07-21T23:10:00Z">
        <w:r w:rsidR="009D504B">
          <w:rPr>
            <w:rStyle w:val="emailstyle17"/>
            <w:rFonts w:ascii="Times New Roman" w:hAnsi="Times New Roman" w:cs="David" w:hint="cs"/>
            <w:color w:val="auto"/>
            <w:rtl/>
          </w:rPr>
          <w:t>המשולמת לו</w:t>
        </w:r>
      </w:ins>
      <w:ins w:id="404" w:author="Shimon" w:date="2019-07-22T00:02:00Z">
        <w:r w:rsidR="00435A41">
          <w:rPr>
            <w:rStyle w:val="emailstyle17"/>
            <w:rFonts w:ascii="Times New Roman" w:hAnsi="Times New Roman" w:cs="David" w:hint="cs"/>
            <w:color w:val="auto"/>
            <w:rtl/>
          </w:rPr>
          <w:t xml:space="preserve"> בפועל</w:t>
        </w:r>
      </w:ins>
      <w:ins w:id="405" w:author="Shimon" w:date="2019-07-21T23:10:00Z">
        <w:r w:rsidR="009D504B">
          <w:rPr>
            <w:rStyle w:val="emailstyle17"/>
            <w:rFonts w:ascii="Times New Roman" w:hAnsi="Times New Roman" w:cs="David" w:hint="cs"/>
            <w:color w:val="auto"/>
            <w:rtl/>
          </w:rPr>
          <w:t xml:space="preserve"> </w:t>
        </w:r>
      </w:ins>
      <w:r w:rsidR="00CC48AF">
        <w:rPr>
          <w:rStyle w:val="emailstyle17"/>
          <w:rFonts w:ascii="Times New Roman" w:hAnsi="Times New Roman" w:cs="David" w:hint="cs"/>
          <w:color w:val="auto"/>
          <w:rtl/>
        </w:rPr>
        <w:t>נמוכה מזאת המגיעה לו</w:t>
      </w:r>
      <w:ins w:id="406" w:author="Shimon" w:date="2019-07-21T23:24:00Z">
        <w:r w:rsidR="00794A53">
          <w:rPr>
            <w:rStyle w:val="emailstyle17"/>
            <w:rFonts w:ascii="Times New Roman" w:hAnsi="Times New Roman" w:cs="David" w:hint="cs"/>
            <w:color w:val="auto"/>
            <w:rtl/>
          </w:rPr>
          <w:t xml:space="preserve"> </w:t>
        </w:r>
      </w:ins>
      <w:ins w:id="407" w:author="Shimon" w:date="2019-07-21T23:50:00Z">
        <w:r w:rsidR="0069391A">
          <w:rPr>
            <w:rStyle w:val="emailstyle17"/>
            <w:rFonts w:ascii="Times New Roman" w:hAnsi="Times New Roman" w:cs="David" w:hint="cs"/>
            <w:color w:val="auto"/>
            <w:rtl/>
          </w:rPr>
          <w:t>ע"פ ה</w:t>
        </w:r>
      </w:ins>
      <w:ins w:id="408" w:author="Shimon" w:date="2019-07-21T23:51:00Z">
        <w:r w:rsidR="0069391A">
          <w:rPr>
            <w:rStyle w:val="emailstyle17"/>
            <w:rFonts w:ascii="Times New Roman" w:hAnsi="Times New Roman" w:cs="David" w:hint="cs"/>
            <w:color w:val="auto"/>
            <w:rtl/>
          </w:rPr>
          <w:t xml:space="preserve">חוזה, </w:t>
        </w:r>
      </w:ins>
      <w:ins w:id="409" w:author="Shimon" w:date="2019-07-22T12:28:00Z">
        <w:r w:rsidR="00895329">
          <w:rPr>
            <w:rStyle w:val="emailstyle17"/>
            <w:rFonts w:ascii="Times New Roman" w:hAnsi="Times New Roman" w:cs="David" w:hint="cs"/>
            <w:color w:val="auto"/>
            <w:rtl/>
          </w:rPr>
          <w:t xml:space="preserve">וע"פ מסמך ההודעה על פרישה הנ"ל, </w:t>
        </w:r>
      </w:ins>
      <w:ins w:id="410" w:author="Shimon" w:date="2019-07-21T23:24:00Z">
        <w:r w:rsidR="00794A53">
          <w:rPr>
            <w:rStyle w:val="emailstyle17"/>
            <w:rFonts w:ascii="Times New Roman" w:hAnsi="Times New Roman" w:cs="David" w:hint="cs"/>
            <w:color w:val="auto"/>
            <w:rtl/>
          </w:rPr>
          <w:t>כמתואר לקמן:</w:t>
        </w:r>
      </w:ins>
    </w:p>
    <w:p w14:paraId="2A8AEF46" w14:textId="77777777" w:rsidR="008130C8" w:rsidRDefault="008130C8" w:rsidP="008130C8">
      <w:pPr>
        <w:pStyle w:val="11"/>
        <w:spacing w:before="0" w:line="360" w:lineRule="auto"/>
        <w:ind w:right="360"/>
        <w:rPr>
          <w:ins w:id="411" w:author="Shimon" w:date="2019-07-23T11:57:00Z"/>
          <w:rStyle w:val="emailstyle17"/>
          <w:rFonts w:ascii="Times New Roman" w:hAnsi="Times New Roman" w:cs="David"/>
          <w:b/>
          <w:bCs/>
          <w:color w:val="auto"/>
          <w:szCs w:val="28"/>
          <w:u w:val="single"/>
          <w:rtl/>
        </w:rPr>
        <w:pPrChange w:id="412" w:author="Shimon" w:date="2019-07-23T11:57:00Z">
          <w:pPr>
            <w:pStyle w:val="11"/>
            <w:numPr>
              <w:numId w:val="14"/>
            </w:numPr>
            <w:tabs>
              <w:tab w:val="num" w:pos="1440"/>
            </w:tabs>
            <w:spacing w:before="0" w:after="240" w:line="360" w:lineRule="auto"/>
            <w:ind w:left="510" w:hanging="425"/>
          </w:pPr>
        </w:pPrChange>
      </w:pPr>
    </w:p>
    <w:p w14:paraId="4058B929" w14:textId="77777777" w:rsidR="008130C8" w:rsidRDefault="008130C8" w:rsidP="008130C8">
      <w:pPr>
        <w:pStyle w:val="11"/>
        <w:spacing w:before="0" w:line="360" w:lineRule="auto"/>
        <w:ind w:right="360"/>
        <w:rPr>
          <w:ins w:id="413" w:author="Shimon" w:date="2019-07-23T11:57:00Z"/>
          <w:rStyle w:val="emailstyle17"/>
          <w:rFonts w:ascii="Times New Roman" w:hAnsi="Times New Roman" w:cs="David"/>
          <w:b/>
          <w:bCs/>
          <w:color w:val="auto"/>
          <w:szCs w:val="28"/>
          <w:u w:val="single"/>
          <w:rtl/>
        </w:rPr>
        <w:pPrChange w:id="414" w:author="Shimon" w:date="2019-07-23T11:57:00Z">
          <w:pPr>
            <w:pStyle w:val="11"/>
            <w:numPr>
              <w:numId w:val="14"/>
            </w:numPr>
            <w:tabs>
              <w:tab w:val="num" w:pos="1440"/>
            </w:tabs>
            <w:spacing w:before="0" w:after="240" w:line="360" w:lineRule="auto"/>
            <w:ind w:left="510" w:hanging="425"/>
          </w:pPr>
        </w:pPrChange>
      </w:pPr>
    </w:p>
    <w:p w14:paraId="6BACBBC4" w14:textId="77777777" w:rsidR="008130C8" w:rsidRPr="009D504B" w:rsidRDefault="008130C8" w:rsidP="008130C8">
      <w:pPr>
        <w:pStyle w:val="11"/>
        <w:spacing w:before="0" w:line="360" w:lineRule="auto"/>
        <w:ind w:right="360"/>
        <w:rPr>
          <w:ins w:id="415" w:author="Shimon" w:date="2019-07-21T23:07:00Z"/>
          <w:rStyle w:val="emailstyle17"/>
          <w:rFonts w:ascii="Times New Roman" w:hAnsi="Times New Roman" w:cs="David"/>
          <w:b/>
          <w:bCs/>
          <w:color w:val="auto"/>
          <w:szCs w:val="28"/>
          <w:u w:val="single"/>
          <w:rPrChange w:id="416" w:author="Shimon" w:date="2019-07-21T23:07:00Z">
            <w:rPr>
              <w:ins w:id="417" w:author="Shimon" w:date="2019-07-21T23:07:00Z"/>
              <w:rStyle w:val="emailstyle17"/>
              <w:rFonts w:ascii="Times New Roman" w:hAnsi="Times New Roman" w:cs="David"/>
              <w:color w:val="auto"/>
              <w:rtl/>
            </w:rPr>
          </w:rPrChange>
        </w:rPr>
        <w:pPrChange w:id="418" w:author="Shimon" w:date="2019-07-23T11:57:00Z">
          <w:pPr>
            <w:pStyle w:val="11"/>
            <w:numPr>
              <w:numId w:val="14"/>
            </w:numPr>
            <w:tabs>
              <w:tab w:val="num" w:pos="1440"/>
            </w:tabs>
            <w:spacing w:before="0" w:after="240" w:line="360" w:lineRule="auto"/>
            <w:ind w:left="510" w:hanging="425"/>
          </w:pPr>
        </w:pPrChange>
      </w:pPr>
    </w:p>
    <w:p w14:paraId="529C2DA1" w14:textId="109DDE45" w:rsidR="005430D4" w:rsidRPr="005430D4" w:rsidRDefault="00CC48AF" w:rsidP="005C5500">
      <w:pPr>
        <w:pStyle w:val="11"/>
        <w:numPr>
          <w:ilvl w:val="0"/>
          <w:numId w:val="14"/>
        </w:numPr>
        <w:spacing w:before="0" w:after="240"/>
        <w:ind w:left="510" w:hanging="554"/>
        <w:rPr>
          <w:rStyle w:val="emailstyle17"/>
          <w:rFonts w:ascii="Times New Roman" w:hAnsi="Times New Roman" w:cs="David"/>
          <w:b/>
          <w:bCs/>
          <w:color w:val="auto"/>
          <w:szCs w:val="28"/>
          <w:u w:val="single"/>
        </w:rPr>
        <w:pPrChange w:id="419" w:author="Shimon" w:date="2019-07-22T13:47:00Z">
          <w:pPr>
            <w:pStyle w:val="11"/>
            <w:numPr>
              <w:numId w:val="14"/>
            </w:numPr>
            <w:tabs>
              <w:tab w:val="num" w:pos="1440"/>
            </w:tabs>
            <w:spacing w:before="0" w:after="240" w:line="360" w:lineRule="auto"/>
            <w:ind w:left="510" w:hanging="425"/>
          </w:pPr>
        </w:pPrChange>
      </w:pPr>
      <w:del w:id="420" w:author="Shimon" w:date="2019-07-21T23:24:00Z">
        <w:r w:rsidRPr="005430D4" w:rsidDel="00794A53">
          <w:rPr>
            <w:rStyle w:val="emailstyle17"/>
            <w:rFonts w:ascii="Times New Roman" w:hAnsi="Times New Roman" w:cs="David" w:hint="cs"/>
            <w:color w:val="auto"/>
            <w:rtl/>
          </w:rPr>
          <w:delText xml:space="preserve"> </w:delText>
        </w:r>
      </w:del>
      <w:ins w:id="421" w:author="Shimon" w:date="2019-07-21T23:24:00Z">
        <w:r w:rsidR="00794A53" w:rsidRPr="005430D4">
          <w:rPr>
            <w:rStyle w:val="emailstyle17"/>
            <w:rFonts w:ascii="Times New Roman" w:hAnsi="Times New Roman" w:cs="David" w:hint="cs"/>
            <w:color w:val="auto"/>
            <w:rtl/>
          </w:rPr>
          <w:t>ע"פ סעיף 12 לחוזה</w:t>
        </w:r>
      </w:ins>
      <w:ins w:id="422" w:author="Shimon" w:date="2019-07-23T11:56:00Z">
        <w:r w:rsidR="008130C8">
          <w:rPr>
            <w:rStyle w:val="emailstyle17"/>
            <w:rFonts w:ascii="Times New Roman" w:hAnsi="Times New Roman" w:cs="David" w:hint="cs"/>
            <w:color w:val="auto"/>
            <w:rtl/>
          </w:rPr>
          <w:t>,</w:t>
        </w:r>
      </w:ins>
      <w:ins w:id="423" w:author="Shimon" w:date="2019-07-21T23:24:00Z">
        <w:r w:rsidR="00794A53" w:rsidRPr="005430D4">
          <w:rPr>
            <w:rStyle w:val="emailstyle17"/>
            <w:rFonts w:ascii="Times New Roman" w:hAnsi="Times New Roman" w:cs="David" w:hint="cs"/>
            <w:color w:val="auto"/>
            <w:rtl/>
          </w:rPr>
          <w:t xml:space="preserve"> ה</w:t>
        </w:r>
      </w:ins>
      <w:ins w:id="424" w:author="Shimon" w:date="2019-07-21T23:54:00Z">
        <w:r w:rsidR="00435A41" w:rsidRPr="005430D4">
          <w:rPr>
            <w:rStyle w:val="emailstyle17"/>
            <w:rFonts w:ascii="Times New Roman" w:hAnsi="Times New Roman" w:cs="David" w:hint="cs"/>
            <w:color w:val="auto"/>
            <w:rtl/>
          </w:rPr>
          <w:t>גימל</w:t>
        </w:r>
      </w:ins>
      <w:ins w:id="425" w:author="Shimon" w:date="2019-07-21T23:24:00Z">
        <w:r w:rsidR="00794A53" w:rsidRPr="005430D4">
          <w:rPr>
            <w:rStyle w:val="emailstyle17"/>
            <w:rFonts w:ascii="Times New Roman" w:hAnsi="Times New Roman" w:cs="David" w:hint="cs"/>
            <w:color w:val="auto"/>
            <w:rtl/>
          </w:rPr>
          <w:t xml:space="preserve">ה </w:t>
        </w:r>
        <w:r w:rsidR="00794A53" w:rsidRPr="008130C8">
          <w:rPr>
            <w:rStyle w:val="emailstyle17"/>
            <w:rFonts w:ascii="Times New Roman" w:hAnsi="Times New Roman" w:cs="David" w:hint="cs"/>
            <w:color w:val="auto"/>
            <w:u w:val="single"/>
            <w:rtl/>
            <w:rPrChange w:id="426" w:author="Shimon" w:date="2019-07-23T11:57:00Z">
              <w:rPr>
                <w:rStyle w:val="emailstyle17"/>
                <w:rFonts w:ascii="Times New Roman" w:hAnsi="Times New Roman" w:cs="David" w:hint="cs"/>
                <w:color w:val="auto"/>
                <w:rtl/>
              </w:rPr>
            </w:rPrChange>
          </w:rPr>
          <w:t xml:space="preserve">לכל </w:t>
        </w:r>
      </w:ins>
      <w:ins w:id="427" w:author="Shimon" w:date="2019-07-21T23:26:00Z">
        <w:r w:rsidR="00794A53" w:rsidRPr="008130C8">
          <w:rPr>
            <w:rStyle w:val="emailstyle17"/>
            <w:rFonts w:ascii="Times New Roman" w:hAnsi="Times New Roman" w:cs="David" w:hint="cs"/>
            <w:color w:val="auto"/>
            <w:u w:val="single"/>
            <w:rtl/>
            <w:rPrChange w:id="428" w:author="Shimon" w:date="2019-07-23T11:57:00Z">
              <w:rPr>
                <w:rStyle w:val="emailstyle17"/>
                <w:rFonts w:ascii="Times New Roman" w:hAnsi="Times New Roman" w:cs="David" w:hint="cs"/>
                <w:color w:val="auto"/>
                <w:rtl/>
              </w:rPr>
            </w:rPrChange>
          </w:rPr>
          <w:t>א</w:t>
        </w:r>
      </w:ins>
      <w:ins w:id="429" w:author="Shimon" w:date="2019-07-21T23:24:00Z">
        <w:r w:rsidR="00794A53" w:rsidRPr="008130C8">
          <w:rPr>
            <w:rStyle w:val="emailstyle17"/>
            <w:rFonts w:ascii="Times New Roman" w:hAnsi="Times New Roman" w:cs="David" w:hint="cs"/>
            <w:color w:val="auto"/>
            <w:u w:val="single"/>
            <w:rtl/>
            <w:rPrChange w:id="430" w:author="Shimon" w:date="2019-07-23T11:57:00Z">
              <w:rPr>
                <w:rStyle w:val="emailstyle17"/>
                <w:rFonts w:ascii="Times New Roman" w:hAnsi="Times New Roman" w:cs="David" w:hint="cs"/>
                <w:color w:val="auto"/>
                <w:rtl/>
              </w:rPr>
            </w:rPrChange>
          </w:rPr>
          <w:t>חת</w:t>
        </w:r>
        <w:r w:rsidR="00794A53" w:rsidRPr="005430D4">
          <w:rPr>
            <w:rStyle w:val="emailstyle17"/>
            <w:rFonts w:ascii="Times New Roman" w:hAnsi="Times New Roman" w:cs="David" w:hint="cs"/>
            <w:color w:val="auto"/>
            <w:rtl/>
          </w:rPr>
          <w:t xml:space="preserve"> מתקופות העבודה </w:t>
        </w:r>
      </w:ins>
      <w:ins w:id="431" w:author="Shimon" w:date="2019-07-21T23:27:00Z">
        <w:r w:rsidR="00794A53" w:rsidRPr="005430D4">
          <w:rPr>
            <w:rStyle w:val="emailstyle17"/>
            <w:rFonts w:ascii="Times New Roman" w:hAnsi="Times New Roman" w:cs="David" w:hint="cs"/>
            <w:color w:val="auto"/>
            <w:rtl/>
          </w:rPr>
          <w:t xml:space="preserve">צ"ל </w:t>
        </w:r>
      </w:ins>
      <w:ins w:id="432" w:author="Shimon" w:date="2019-07-21T23:24:00Z">
        <w:r w:rsidR="00794A53" w:rsidRPr="005430D4">
          <w:rPr>
            <w:rStyle w:val="emailstyle17"/>
            <w:rFonts w:ascii="Times New Roman" w:hAnsi="Times New Roman" w:cs="David" w:hint="cs"/>
            <w:color w:val="auto"/>
            <w:rtl/>
          </w:rPr>
          <w:t>כדלקמן</w:t>
        </w:r>
      </w:ins>
      <w:ins w:id="433" w:author="Shimon" w:date="2019-07-21T23:25:00Z">
        <w:r w:rsidR="00794A53" w:rsidRPr="005430D4">
          <w:rPr>
            <w:rStyle w:val="emailstyle17"/>
            <w:rFonts w:ascii="Times New Roman" w:hAnsi="Times New Roman" w:cs="David" w:hint="cs"/>
            <w:color w:val="auto"/>
            <w:rtl/>
          </w:rPr>
          <w:t>:</w:t>
        </w:r>
      </w:ins>
    </w:p>
    <w:p w14:paraId="0DB9115A" w14:textId="537C8C18" w:rsidR="005C5500" w:rsidRPr="005C5500" w:rsidRDefault="00337EAF" w:rsidP="00337EAF">
      <w:pPr>
        <w:pStyle w:val="11"/>
        <w:spacing w:before="0" w:after="120" w:line="360" w:lineRule="auto"/>
        <w:ind w:left="96" w:right="357" w:hanging="140"/>
        <w:rPr>
          <w:ins w:id="434" w:author="Shimon" w:date="2019-07-23T11:37:00Z"/>
          <w:rStyle w:val="emailstyle17"/>
          <w:rFonts w:ascii="Times New Roman" w:hAnsi="Times New Roman" w:cs="David"/>
          <w:b/>
          <w:bCs/>
          <w:color w:val="auto"/>
          <w:szCs w:val="28"/>
          <w:u w:val="single"/>
          <w:rPrChange w:id="435" w:author="Shimon" w:date="2019-07-23T11:37:00Z">
            <w:rPr>
              <w:ins w:id="436" w:author="Shimon" w:date="2019-07-23T11:37:00Z"/>
              <w:rStyle w:val="emailstyle17"/>
              <w:rFonts w:ascii="Times New Roman" w:hAnsi="Times New Roman" w:cs="David"/>
              <w:color w:val="auto"/>
              <w:rtl/>
            </w:rPr>
          </w:rPrChange>
        </w:rPr>
        <w:pPrChange w:id="437" w:author="Shimon" w:date="2019-07-23T11:43:00Z">
          <w:pPr>
            <w:pStyle w:val="11"/>
            <w:numPr>
              <w:numId w:val="14"/>
            </w:numPr>
            <w:tabs>
              <w:tab w:val="num" w:pos="1440"/>
            </w:tabs>
            <w:spacing w:before="0" w:after="240" w:line="360" w:lineRule="auto"/>
            <w:ind w:left="510" w:hanging="425"/>
          </w:pPr>
        </w:pPrChange>
      </w:pPr>
      <w:ins w:id="438" w:author="Shimon" w:date="2019-07-23T13:40:00Z">
        <w:r>
          <w:rPr>
            <w:rStyle w:val="emailstyle17"/>
            <w:rFonts w:ascii="Times New Roman" w:hAnsi="Times New Roman" w:cs="David" w:hint="cs"/>
            <w:b/>
            <w:bCs/>
            <w:color w:val="auto"/>
            <w:rtl/>
          </w:rPr>
          <w:t xml:space="preserve">       </w:t>
        </w:r>
      </w:ins>
      <w:ins w:id="439" w:author="Shimon" w:date="2019-07-21T23:11:00Z">
        <w:r w:rsidR="009D504B" w:rsidRPr="005430D4">
          <w:rPr>
            <w:rStyle w:val="emailstyle17"/>
            <w:rFonts w:ascii="Times New Roman" w:hAnsi="Times New Roman" w:cs="David" w:hint="cs"/>
            <w:b/>
            <w:bCs/>
            <w:color w:val="auto"/>
            <w:rtl/>
            <w:rPrChange w:id="440" w:author="Shimon" w:date="2019-07-22T00:02:00Z">
              <w:rPr>
                <w:rStyle w:val="emailstyle17"/>
                <w:rFonts w:ascii="Times New Roman" w:hAnsi="Times New Roman" w:cs="David" w:hint="cs"/>
                <w:color w:val="auto"/>
                <w:rtl/>
              </w:rPr>
            </w:rPrChange>
          </w:rPr>
          <w:t>א:</w:t>
        </w:r>
        <w:r w:rsidR="009D504B" w:rsidRPr="005430D4">
          <w:rPr>
            <w:rStyle w:val="emailstyle17"/>
            <w:rFonts w:ascii="Times New Roman" w:hAnsi="Times New Roman" w:cs="David" w:hint="cs"/>
            <w:color w:val="auto"/>
            <w:rtl/>
          </w:rPr>
          <w:t xml:space="preserve"> </w:t>
        </w:r>
      </w:ins>
      <w:ins w:id="441" w:author="Shimon" w:date="2019-07-21T23:14:00Z">
        <w:r w:rsidR="00BE14DA" w:rsidRPr="005430D4">
          <w:rPr>
            <w:rStyle w:val="emailstyle17"/>
            <w:rFonts w:ascii="Times New Roman" w:hAnsi="Times New Roman" w:cs="David" w:hint="cs"/>
            <w:b/>
            <w:bCs/>
            <w:color w:val="auto"/>
            <w:u w:val="single"/>
            <w:rtl/>
            <w:rPrChange w:id="442" w:author="Shimon" w:date="2019-07-21T23:44:00Z">
              <w:rPr>
                <w:rStyle w:val="emailstyle17"/>
                <w:rFonts w:ascii="Times New Roman" w:hAnsi="Times New Roman" w:cs="David" w:hint="cs"/>
                <w:color w:val="auto"/>
                <w:rtl/>
              </w:rPr>
            </w:rPrChange>
          </w:rPr>
          <w:t>לתקופת העבודה בחוזה</w:t>
        </w:r>
      </w:ins>
      <w:ins w:id="443" w:author="Shimon" w:date="2019-07-21T23:15:00Z">
        <w:r w:rsidR="00BE14DA" w:rsidRPr="005430D4">
          <w:rPr>
            <w:rStyle w:val="emailstyle17"/>
            <w:rFonts w:ascii="Times New Roman" w:hAnsi="Times New Roman" w:cs="David" w:hint="cs"/>
            <w:color w:val="auto"/>
            <w:rtl/>
          </w:rPr>
          <w:t xml:space="preserve"> (סעיף 12ב בחוזה)</w:t>
        </w:r>
      </w:ins>
      <w:ins w:id="444" w:author="Shimon" w:date="2019-07-21T23:14:00Z">
        <w:r w:rsidR="00BE14DA" w:rsidRPr="005430D4">
          <w:rPr>
            <w:rStyle w:val="emailstyle17"/>
            <w:rFonts w:ascii="Times New Roman" w:hAnsi="Times New Roman" w:cs="David" w:hint="cs"/>
            <w:color w:val="auto"/>
            <w:rtl/>
          </w:rPr>
          <w:t>:</w:t>
        </w:r>
      </w:ins>
    </w:p>
    <w:p w14:paraId="6A850B16" w14:textId="77777777" w:rsidR="005C5500" w:rsidRDefault="00BE14DA" w:rsidP="005C5500">
      <w:pPr>
        <w:pStyle w:val="11"/>
        <w:spacing w:before="0" w:line="360" w:lineRule="auto"/>
        <w:ind w:left="510" w:right="357" w:firstLine="0"/>
        <w:rPr>
          <w:ins w:id="445" w:author="Shimon" w:date="2019-07-23T11:42:00Z"/>
          <w:rStyle w:val="emailstyle17"/>
          <w:rFonts w:ascii="Times New Roman" w:hAnsi="Times New Roman" w:cs="David"/>
          <w:color w:val="auto"/>
          <w:rtl/>
        </w:rPr>
        <w:pPrChange w:id="446" w:author="Shimon" w:date="2019-07-23T11:42:00Z">
          <w:pPr>
            <w:pStyle w:val="11"/>
            <w:numPr>
              <w:numId w:val="14"/>
            </w:numPr>
            <w:tabs>
              <w:tab w:val="num" w:pos="1440"/>
            </w:tabs>
            <w:spacing w:before="0" w:after="240" w:line="360" w:lineRule="auto"/>
            <w:ind w:left="510" w:hanging="425"/>
          </w:pPr>
        </w:pPrChange>
      </w:pPr>
      <w:ins w:id="447" w:author="Shimon" w:date="2019-07-21T23:14:00Z">
        <w:r w:rsidRPr="005430D4">
          <w:rPr>
            <w:rStyle w:val="emailstyle17"/>
            <w:rFonts w:ascii="Times New Roman" w:hAnsi="Times New Roman" w:cs="David" w:hint="cs"/>
            <w:color w:val="auto"/>
            <w:rtl/>
          </w:rPr>
          <w:t xml:space="preserve"> </w:t>
        </w:r>
        <w:r w:rsidRPr="005430D4">
          <w:rPr>
            <w:rStyle w:val="emailstyle17"/>
            <w:rFonts w:ascii="Times New Roman" w:hAnsi="Times New Roman" w:cs="David" w:hint="cs"/>
            <w:b/>
            <w:bCs/>
            <w:color w:val="auto"/>
            <w:rtl/>
            <w:rPrChange w:id="448" w:author="Shimon" w:date="2019-07-22T12:29:00Z">
              <w:rPr>
                <w:rStyle w:val="emailstyle17"/>
                <w:rFonts w:ascii="Times New Roman" w:hAnsi="Times New Roman" w:cs="David" w:hint="cs"/>
                <w:color w:val="auto"/>
                <w:rtl/>
              </w:rPr>
            </w:rPrChange>
          </w:rPr>
          <w:t>2%</w:t>
        </w:r>
        <w:r w:rsidRPr="005430D4">
          <w:rPr>
            <w:rStyle w:val="emailstyle17"/>
            <w:rFonts w:ascii="Times New Roman" w:hAnsi="Times New Roman" w:cs="David" w:hint="cs"/>
            <w:color w:val="auto"/>
            <w:rtl/>
          </w:rPr>
          <w:t xml:space="preserve"> מ</w:t>
        </w:r>
      </w:ins>
      <w:ins w:id="449" w:author="Shimon" w:date="2019-07-23T11:42:00Z">
        <w:r w:rsidR="005C5500">
          <w:rPr>
            <w:rStyle w:val="emailstyle17"/>
            <w:rFonts w:ascii="Times New Roman" w:hAnsi="Times New Roman" w:cs="David" w:hint="cs"/>
            <w:color w:val="auto"/>
            <w:rtl/>
          </w:rPr>
          <w:t>ה</w:t>
        </w:r>
      </w:ins>
      <w:ins w:id="450" w:author="Shimon" w:date="2019-07-21T23:11:00Z">
        <w:r w:rsidR="009D504B" w:rsidRPr="005430D4">
          <w:rPr>
            <w:rStyle w:val="emailstyle17"/>
            <w:rFonts w:ascii="Times New Roman" w:hAnsi="Times New Roman" w:cs="David" w:hint="cs"/>
            <w:color w:val="auto"/>
            <w:rtl/>
          </w:rPr>
          <w:t xml:space="preserve">משכורת </w:t>
        </w:r>
      </w:ins>
      <w:ins w:id="451" w:author="Shimon" w:date="2019-07-23T11:42:00Z">
        <w:r w:rsidR="005C5500">
          <w:rPr>
            <w:rStyle w:val="emailstyle17"/>
            <w:rFonts w:ascii="Times New Roman" w:hAnsi="Times New Roman" w:cs="David" w:hint="cs"/>
            <w:color w:val="auto"/>
            <w:rtl/>
          </w:rPr>
          <w:t>האחרונה ו</w:t>
        </w:r>
      </w:ins>
      <w:ins w:id="452" w:author="Shimon" w:date="2019-07-21T23:11:00Z">
        <w:r w:rsidR="009D504B" w:rsidRPr="005430D4">
          <w:rPr>
            <w:rStyle w:val="emailstyle17"/>
            <w:rFonts w:ascii="Times New Roman" w:hAnsi="Times New Roman" w:cs="David" w:hint="cs"/>
            <w:color w:val="auto"/>
            <w:rtl/>
          </w:rPr>
          <w:t>ה</w:t>
        </w:r>
      </w:ins>
      <w:ins w:id="453" w:author="Shimon" w:date="2019-07-21T23:14:00Z">
        <w:r w:rsidRPr="005430D4">
          <w:rPr>
            <w:rStyle w:val="emailstyle17"/>
            <w:rFonts w:ascii="Times New Roman" w:hAnsi="Times New Roman" w:cs="David" w:hint="cs"/>
            <w:color w:val="auto"/>
            <w:rtl/>
          </w:rPr>
          <w:t xml:space="preserve">מעודכנת </w:t>
        </w:r>
      </w:ins>
      <w:ins w:id="454" w:author="Shimon" w:date="2019-07-23T11:42:00Z">
        <w:r w:rsidR="005C5500">
          <w:rPr>
            <w:rStyle w:val="emailstyle17"/>
            <w:rFonts w:ascii="Times New Roman" w:hAnsi="Times New Roman" w:cs="David" w:hint="cs"/>
            <w:color w:val="auto"/>
            <w:rtl/>
          </w:rPr>
          <w:t xml:space="preserve">לפי החוזה </w:t>
        </w:r>
      </w:ins>
      <w:ins w:id="455" w:author="Shimon" w:date="2019-07-21T23:29:00Z">
        <w:r w:rsidR="00794A53" w:rsidRPr="005430D4">
          <w:rPr>
            <w:rStyle w:val="emailstyle17"/>
            <w:rFonts w:ascii="Times New Roman" w:hAnsi="Times New Roman" w:cs="David" w:hint="cs"/>
            <w:color w:val="auto"/>
            <w:rtl/>
          </w:rPr>
          <w:t>(להלן</w:t>
        </w:r>
      </w:ins>
      <w:ins w:id="456" w:author="Shimon" w:date="2019-07-21T23:30:00Z">
        <w:r w:rsidR="00794A53" w:rsidRPr="005430D4">
          <w:rPr>
            <w:rStyle w:val="emailstyle17"/>
            <w:rFonts w:ascii="Times New Roman" w:hAnsi="Times New Roman" w:cs="David" w:hint="cs"/>
            <w:color w:val="auto"/>
            <w:rtl/>
          </w:rPr>
          <w:t>:</w:t>
        </w:r>
      </w:ins>
      <w:ins w:id="457" w:author="Shimon" w:date="2019-07-22T13:47:00Z">
        <w:r w:rsidR="007B1E48" w:rsidRPr="005430D4">
          <w:rPr>
            <w:rStyle w:val="emailstyle17"/>
            <w:rFonts w:ascii="Times New Roman" w:hAnsi="Times New Roman" w:cs="David" w:hint="cs"/>
            <w:color w:val="auto"/>
            <w:rtl/>
          </w:rPr>
          <w:t xml:space="preserve"> </w:t>
        </w:r>
      </w:ins>
      <w:ins w:id="458" w:author="Shimon" w:date="2019-07-21T23:29:00Z">
        <w:r w:rsidR="00794A53" w:rsidRPr="005430D4">
          <w:rPr>
            <w:rStyle w:val="emailstyle17"/>
            <w:rFonts w:ascii="Times New Roman" w:hAnsi="Times New Roman" w:cs="David" w:hint="cs"/>
            <w:color w:val="auto"/>
            <w:rtl/>
          </w:rPr>
          <w:t>המשכורת הקובעת לחוזה)</w:t>
        </w:r>
      </w:ins>
      <w:ins w:id="459" w:author="Shimon" w:date="2019-07-21T23:16:00Z">
        <w:r w:rsidRPr="005430D4">
          <w:rPr>
            <w:rStyle w:val="emailstyle17"/>
            <w:rFonts w:ascii="Times New Roman" w:hAnsi="Times New Roman" w:cs="David" w:hint="cs"/>
            <w:color w:val="auto"/>
            <w:rtl/>
          </w:rPr>
          <w:t>,</w:t>
        </w:r>
      </w:ins>
      <w:ins w:id="460" w:author="Shimon" w:date="2019-07-21T23:14:00Z">
        <w:r w:rsidRPr="005430D4">
          <w:rPr>
            <w:rStyle w:val="emailstyle17"/>
            <w:rFonts w:ascii="Times New Roman" w:hAnsi="Times New Roman" w:cs="David" w:hint="cs"/>
            <w:color w:val="auto"/>
            <w:rtl/>
          </w:rPr>
          <w:t xml:space="preserve"> </w:t>
        </w:r>
      </w:ins>
    </w:p>
    <w:p w14:paraId="5CB7A169" w14:textId="77777777" w:rsidR="005C5500" w:rsidRDefault="00794A53" w:rsidP="005C5500">
      <w:pPr>
        <w:pStyle w:val="11"/>
        <w:spacing w:before="0" w:after="120" w:line="360" w:lineRule="auto"/>
        <w:ind w:left="510" w:right="357" w:firstLine="0"/>
        <w:rPr>
          <w:ins w:id="461" w:author="Shimon" w:date="2019-07-23T11:43:00Z"/>
          <w:rStyle w:val="emailstyle17"/>
          <w:rFonts w:ascii="Times New Roman" w:hAnsi="Times New Roman" w:cs="David"/>
          <w:color w:val="auto"/>
          <w:rtl/>
        </w:rPr>
        <w:pPrChange w:id="462" w:author="Shimon" w:date="2019-07-23T11:44:00Z">
          <w:pPr>
            <w:pStyle w:val="11"/>
            <w:numPr>
              <w:numId w:val="14"/>
            </w:numPr>
            <w:tabs>
              <w:tab w:val="num" w:pos="1440"/>
            </w:tabs>
            <w:spacing w:before="0" w:after="240" w:line="360" w:lineRule="auto"/>
            <w:ind w:left="510" w:hanging="425"/>
          </w:pPr>
        </w:pPrChange>
      </w:pPr>
      <w:ins w:id="463" w:author="Shimon" w:date="2019-07-21T23:15:00Z">
        <w:r w:rsidRPr="005430D4">
          <w:rPr>
            <w:rStyle w:val="emailstyle17"/>
            <w:rFonts w:ascii="Times New Roman" w:hAnsi="Times New Roman" w:cs="David" w:hint="cs"/>
            <w:b/>
            <w:bCs/>
            <w:color w:val="auto"/>
            <w:rtl/>
            <w:rPrChange w:id="464" w:author="Shimon" w:date="2019-07-22T12:29:00Z">
              <w:rPr>
                <w:rStyle w:val="emailstyle17"/>
                <w:rFonts w:ascii="Times New Roman" w:hAnsi="Times New Roman" w:cs="David" w:hint="cs"/>
                <w:color w:val="auto"/>
                <w:rtl/>
              </w:rPr>
            </w:rPrChange>
          </w:rPr>
          <w:t>לכל שנ</w:t>
        </w:r>
      </w:ins>
      <w:ins w:id="465" w:author="Shimon" w:date="2019-07-21T23:28:00Z">
        <w:r w:rsidRPr="005430D4">
          <w:rPr>
            <w:rStyle w:val="emailstyle17"/>
            <w:rFonts w:ascii="Times New Roman" w:hAnsi="Times New Roman" w:cs="David" w:hint="cs"/>
            <w:b/>
            <w:bCs/>
            <w:color w:val="auto"/>
            <w:rtl/>
            <w:rPrChange w:id="466" w:author="Shimon" w:date="2019-07-22T12:29:00Z">
              <w:rPr>
                <w:rStyle w:val="emailstyle17"/>
                <w:rFonts w:ascii="Times New Roman" w:hAnsi="Times New Roman" w:cs="David" w:hint="cs"/>
                <w:color w:val="auto"/>
                <w:rtl/>
              </w:rPr>
            </w:rPrChange>
          </w:rPr>
          <w:t>ה מ-22.</w:t>
        </w:r>
      </w:ins>
      <w:ins w:id="467" w:author="Shimon" w:date="2019-07-22T13:48:00Z">
        <w:r w:rsidR="007B1E48" w:rsidRPr="005430D4">
          <w:rPr>
            <w:rStyle w:val="emailstyle17"/>
            <w:rFonts w:ascii="Times New Roman" w:hAnsi="Times New Roman" w:cs="David" w:hint="cs"/>
            <w:b/>
            <w:bCs/>
            <w:color w:val="auto"/>
            <w:rtl/>
          </w:rPr>
          <w:t>3</w:t>
        </w:r>
      </w:ins>
      <w:ins w:id="468" w:author="Shimon" w:date="2019-07-21T23:28:00Z">
        <w:r w:rsidRPr="005430D4">
          <w:rPr>
            <w:rStyle w:val="emailstyle17"/>
            <w:rFonts w:ascii="Times New Roman" w:hAnsi="Times New Roman" w:cs="David" w:hint="cs"/>
            <w:b/>
            <w:bCs/>
            <w:color w:val="auto"/>
            <w:rtl/>
            <w:rPrChange w:id="469" w:author="Shimon" w:date="2019-07-22T12:29:00Z">
              <w:rPr>
                <w:rStyle w:val="emailstyle17"/>
                <w:rFonts w:ascii="Times New Roman" w:hAnsi="Times New Roman" w:cs="David" w:hint="cs"/>
                <w:color w:val="auto"/>
                <w:rtl/>
              </w:rPr>
            </w:rPrChange>
          </w:rPr>
          <w:t>33</w:t>
        </w:r>
      </w:ins>
      <w:ins w:id="470" w:author="Shimon" w:date="2019-07-22T12:29:00Z">
        <w:r w:rsidR="00895329" w:rsidRPr="005430D4">
          <w:rPr>
            <w:rStyle w:val="emailstyle17"/>
            <w:rFonts w:ascii="Times New Roman" w:hAnsi="Times New Roman" w:cs="David" w:hint="cs"/>
            <w:b/>
            <w:bCs/>
            <w:color w:val="auto"/>
            <w:rtl/>
            <w:rPrChange w:id="471" w:author="Shimon" w:date="2019-07-22T12:29:00Z">
              <w:rPr>
                <w:rStyle w:val="emailstyle17"/>
                <w:rFonts w:ascii="Times New Roman" w:hAnsi="Times New Roman" w:cs="David" w:hint="cs"/>
                <w:color w:val="auto"/>
                <w:rtl/>
              </w:rPr>
            </w:rPrChange>
          </w:rPr>
          <w:t xml:space="preserve"> </w:t>
        </w:r>
      </w:ins>
      <w:ins w:id="472" w:author="Shimon" w:date="2019-07-21T23:28:00Z">
        <w:r w:rsidRPr="005430D4">
          <w:rPr>
            <w:rStyle w:val="emailstyle17"/>
            <w:rFonts w:ascii="Times New Roman" w:hAnsi="Times New Roman" w:cs="David" w:hint="cs"/>
            <w:b/>
            <w:bCs/>
            <w:color w:val="auto"/>
            <w:rtl/>
            <w:rPrChange w:id="473" w:author="Shimon" w:date="2019-07-22T12:29:00Z">
              <w:rPr>
                <w:rStyle w:val="emailstyle17"/>
                <w:rFonts w:ascii="Times New Roman" w:hAnsi="Times New Roman" w:cs="David" w:hint="cs"/>
                <w:color w:val="auto"/>
                <w:rtl/>
              </w:rPr>
            </w:rPrChange>
          </w:rPr>
          <w:t>שנות ה</w:t>
        </w:r>
      </w:ins>
      <w:ins w:id="474" w:author="Shimon" w:date="2019-07-21T23:15:00Z">
        <w:r w:rsidR="00BE14DA" w:rsidRPr="005430D4">
          <w:rPr>
            <w:rStyle w:val="emailstyle17"/>
            <w:rFonts w:ascii="Times New Roman" w:hAnsi="Times New Roman" w:cs="David" w:hint="cs"/>
            <w:b/>
            <w:bCs/>
            <w:color w:val="auto"/>
            <w:rtl/>
            <w:rPrChange w:id="475" w:author="Shimon" w:date="2019-07-22T12:29:00Z">
              <w:rPr>
                <w:rStyle w:val="emailstyle17"/>
                <w:rFonts w:ascii="Times New Roman" w:hAnsi="Times New Roman" w:cs="David" w:hint="cs"/>
                <w:color w:val="auto"/>
                <w:rtl/>
              </w:rPr>
            </w:rPrChange>
          </w:rPr>
          <w:t>עבודה במסגרת החוזה</w:t>
        </w:r>
      </w:ins>
      <w:ins w:id="476" w:author="Shimon" w:date="2019-07-21T23:16:00Z">
        <w:r w:rsidR="00BE14DA" w:rsidRPr="005430D4">
          <w:rPr>
            <w:rStyle w:val="emailstyle17"/>
            <w:rFonts w:ascii="Times New Roman" w:hAnsi="Times New Roman" w:cs="David" w:hint="cs"/>
            <w:color w:val="auto"/>
            <w:rtl/>
          </w:rPr>
          <w:t xml:space="preserve"> </w:t>
        </w:r>
      </w:ins>
      <w:ins w:id="477" w:author="Shimon" w:date="2019-07-21T23:12:00Z">
        <w:r w:rsidR="009D504B" w:rsidRPr="005430D4">
          <w:rPr>
            <w:rStyle w:val="emailstyle17"/>
            <w:rFonts w:ascii="Times New Roman" w:hAnsi="Times New Roman" w:cs="David" w:hint="cs"/>
            <w:color w:val="auto"/>
            <w:rtl/>
          </w:rPr>
          <w:t>(1.4.1990 עד 5.8.201</w:t>
        </w:r>
      </w:ins>
      <w:ins w:id="478" w:author="Shimon" w:date="2019-07-21T23:13:00Z">
        <w:r w:rsidR="00BE14DA" w:rsidRPr="005430D4">
          <w:rPr>
            <w:rStyle w:val="emailstyle17"/>
            <w:rFonts w:ascii="Times New Roman" w:hAnsi="Times New Roman" w:cs="David" w:hint="cs"/>
            <w:color w:val="auto"/>
            <w:rtl/>
          </w:rPr>
          <w:t>2)</w:t>
        </w:r>
      </w:ins>
      <w:ins w:id="479" w:author="Shimon" w:date="2019-07-22T13:49:00Z">
        <w:r w:rsidR="007B1E48" w:rsidRPr="005430D4">
          <w:rPr>
            <w:rStyle w:val="emailstyle17"/>
            <w:rFonts w:ascii="Times New Roman" w:hAnsi="Times New Roman" w:cs="David" w:hint="cs"/>
            <w:color w:val="auto"/>
            <w:rtl/>
          </w:rPr>
          <w:t xml:space="preserve"> </w:t>
        </w:r>
      </w:ins>
    </w:p>
    <w:p w14:paraId="1D752BB8" w14:textId="0BB830F5" w:rsidR="00BE14DA" w:rsidRPr="005430D4" w:rsidRDefault="00794A53" w:rsidP="005C5500">
      <w:pPr>
        <w:pStyle w:val="11"/>
        <w:spacing w:before="0" w:after="240" w:line="360" w:lineRule="auto"/>
        <w:ind w:left="510" w:right="360" w:firstLine="0"/>
        <w:rPr>
          <w:ins w:id="480" w:author="Shimon" w:date="2019-07-21T23:16:00Z"/>
          <w:rStyle w:val="emailstyle17"/>
          <w:rFonts w:ascii="Times New Roman" w:hAnsi="Times New Roman" w:cs="David"/>
          <w:b/>
          <w:bCs/>
          <w:color w:val="auto"/>
          <w:szCs w:val="28"/>
          <w:u w:val="single"/>
          <w:rPrChange w:id="481" w:author="Shimon" w:date="2019-07-21T23:16:00Z">
            <w:rPr>
              <w:ins w:id="482" w:author="Shimon" w:date="2019-07-21T23:16:00Z"/>
              <w:rStyle w:val="emailstyle17"/>
              <w:rFonts w:ascii="Times New Roman" w:hAnsi="Times New Roman" w:cs="David"/>
              <w:color w:val="auto"/>
              <w:rtl/>
            </w:rPr>
          </w:rPrChange>
        </w:rPr>
        <w:pPrChange w:id="483" w:author="Shimon" w:date="2019-07-23T11:42:00Z">
          <w:pPr>
            <w:pStyle w:val="11"/>
            <w:numPr>
              <w:numId w:val="14"/>
            </w:numPr>
            <w:tabs>
              <w:tab w:val="num" w:pos="1440"/>
            </w:tabs>
            <w:spacing w:before="0" w:after="240" w:line="360" w:lineRule="auto"/>
            <w:ind w:left="510" w:hanging="425"/>
          </w:pPr>
        </w:pPrChange>
      </w:pPr>
      <w:ins w:id="484" w:author="Shimon" w:date="2019-07-21T23:29:00Z">
        <w:r w:rsidRPr="005430D4">
          <w:rPr>
            <w:rStyle w:val="emailstyle17"/>
            <w:rFonts w:ascii="Times New Roman" w:hAnsi="Times New Roman" w:cs="David" w:hint="cs"/>
            <w:color w:val="auto"/>
            <w:rtl/>
          </w:rPr>
          <w:t>דהיינו</w:t>
        </w:r>
      </w:ins>
      <w:ins w:id="485" w:author="Shimon" w:date="2019-07-21T23:30:00Z">
        <w:r w:rsidRPr="005430D4">
          <w:rPr>
            <w:rStyle w:val="emailstyle17"/>
            <w:rFonts w:ascii="Times New Roman" w:hAnsi="Times New Roman" w:cs="David" w:hint="cs"/>
            <w:color w:val="auto"/>
            <w:rtl/>
          </w:rPr>
          <w:t xml:space="preserve">: </w:t>
        </w:r>
      </w:ins>
      <w:ins w:id="486" w:author="Shimon" w:date="2019-07-21T23:29:00Z">
        <w:r w:rsidRPr="005430D4">
          <w:rPr>
            <w:rStyle w:val="emailstyle17"/>
            <w:rFonts w:ascii="Times New Roman" w:hAnsi="Times New Roman" w:cs="David" w:hint="cs"/>
            <w:b/>
            <w:bCs/>
            <w:color w:val="auto"/>
            <w:szCs w:val="28"/>
            <w:u w:val="single"/>
            <w:rtl/>
            <w:rPrChange w:id="487" w:author="Shimon" w:date="2019-07-21T23:30:00Z">
              <w:rPr>
                <w:rStyle w:val="emailstyle17"/>
                <w:rFonts w:ascii="Times New Roman" w:hAnsi="Times New Roman" w:cs="David" w:hint="cs"/>
                <w:color w:val="auto"/>
                <w:rtl/>
              </w:rPr>
            </w:rPrChange>
          </w:rPr>
          <w:t>44.6</w:t>
        </w:r>
      </w:ins>
      <w:ins w:id="488" w:author="Shimon" w:date="2019-07-22T13:48:00Z">
        <w:r w:rsidR="007B1E48" w:rsidRPr="005430D4">
          <w:rPr>
            <w:rStyle w:val="emailstyle17"/>
            <w:rFonts w:ascii="Times New Roman" w:hAnsi="Times New Roman" w:cs="David" w:hint="cs"/>
            <w:b/>
            <w:bCs/>
            <w:color w:val="auto"/>
            <w:szCs w:val="28"/>
            <w:u w:val="single"/>
            <w:rtl/>
          </w:rPr>
          <w:t>6</w:t>
        </w:r>
      </w:ins>
      <w:ins w:id="489" w:author="Shimon" w:date="2019-07-22T13:47:00Z">
        <w:r w:rsidR="007B1E48" w:rsidRPr="005430D4">
          <w:rPr>
            <w:rStyle w:val="emailstyle17"/>
            <w:rFonts w:ascii="Times New Roman" w:hAnsi="Times New Roman" w:cs="David" w:hint="cs"/>
            <w:b/>
            <w:bCs/>
            <w:color w:val="auto"/>
            <w:szCs w:val="28"/>
            <w:u w:val="single"/>
            <w:rtl/>
          </w:rPr>
          <w:t>6</w:t>
        </w:r>
      </w:ins>
      <w:ins w:id="490" w:author="Shimon" w:date="2019-07-21T23:42:00Z">
        <w:r w:rsidR="005D0CE5" w:rsidRPr="005430D4">
          <w:rPr>
            <w:rStyle w:val="emailstyle17"/>
            <w:rFonts w:ascii="Times New Roman" w:hAnsi="Times New Roman" w:cs="David" w:hint="cs"/>
            <w:b/>
            <w:bCs/>
            <w:color w:val="auto"/>
            <w:szCs w:val="28"/>
            <w:u w:val="single"/>
            <w:rtl/>
          </w:rPr>
          <w:t xml:space="preserve">% </w:t>
        </w:r>
        <w:r w:rsidR="005D0CE5" w:rsidRPr="005430D4">
          <w:rPr>
            <w:rStyle w:val="emailstyle17"/>
            <w:rFonts w:ascii="Times New Roman" w:hAnsi="Times New Roman" w:cs="David" w:hint="cs"/>
            <w:color w:val="auto"/>
            <w:sz w:val="24"/>
            <w:rtl/>
            <w:rPrChange w:id="491" w:author="Shimon" w:date="2019-07-21T23:43:00Z">
              <w:rPr>
                <w:rStyle w:val="emailstyle17"/>
                <w:rFonts w:ascii="Times New Roman" w:hAnsi="Times New Roman" w:cs="David" w:hint="cs"/>
                <w:color w:val="auto"/>
                <w:szCs w:val="28"/>
                <w:rtl/>
              </w:rPr>
            </w:rPrChange>
          </w:rPr>
          <w:t>(22.</w:t>
        </w:r>
      </w:ins>
      <w:ins w:id="492" w:author="Shimon" w:date="2019-07-21T23:43:00Z">
        <w:r w:rsidR="005D0CE5" w:rsidRPr="005430D4">
          <w:rPr>
            <w:rStyle w:val="emailstyle17"/>
            <w:rFonts w:ascii="Times New Roman" w:hAnsi="Times New Roman" w:cs="David" w:hint="cs"/>
            <w:color w:val="auto"/>
            <w:sz w:val="24"/>
            <w:rtl/>
            <w:rPrChange w:id="493" w:author="Shimon" w:date="2019-07-21T23:43:00Z">
              <w:rPr>
                <w:rStyle w:val="emailstyle17"/>
                <w:rFonts w:ascii="Times New Roman" w:hAnsi="Times New Roman" w:cs="David" w:hint="cs"/>
                <w:color w:val="auto"/>
                <w:szCs w:val="28"/>
                <w:rtl/>
              </w:rPr>
            </w:rPrChange>
          </w:rPr>
          <w:t>3</w:t>
        </w:r>
      </w:ins>
      <w:ins w:id="494" w:author="Shimon" w:date="2019-07-22T13:48:00Z">
        <w:r w:rsidR="007B1E48" w:rsidRPr="005430D4">
          <w:rPr>
            <w:rStyle w:val="emailstyle17"/>
            <w:rFonts w:ascii="Times New Roman" w:hAnsi="Times New Roman" w:cs="David" w:hint="cs"/>
            <w:color w:val="auto"/>
            <w:sz w:val="24"/>
            <w:rtl/>
          </w:rPr>
          <w:t>3</w:t>
        </w:r>
      </w:ins>
      <w:ins w:id="495" w:author="Shimon" w:date="2019-07-21T23:43:00Z">
        <w:r w:rsidR="005D0CE5" w:rsidRPr="005430D4">
          <w:rPr>
            <w:rStyle w:val="emailstyle17"/>
            <w:rFonts w:ascii="Times New Roman" w:hAnsi="Times New Roman" w:cs="David" w:hint="cs"/>
            <w:color w:val="auto"/>
            <w:sz w:val="24"/>
            <w:rtl/>
            <w:rPrChange w:id="496" w:author="Shimon" w:date="2019-07-21T23:43:00Z">
              <w:rPr>
                <w:rStyle w:val="emailstyle17"/>
                <w:rFonts w:ascii="Times New Roman" w:hAnsi="Times New Roman" w:cs="David" w:hint="cs"/>
                <w:color w:val="auto"/>
                <w:szCs w:val="28"/>
                <w:rtl/>
              </w:rPr>
            </w:rPrChange>
          </w:rPr>
          <w:t>3שנה כפול 2%</w:t>
        </w:r>
        <w:r w:rsidR="0069391A" w:rsidRPr="005430D4">
          <w:rPr>
            <w:rStyle w:val="emailstyle17"/>
            <w:rFonts w:ascii="Times New Roman" w:hAnsi="Times New Roman" w:cs="David" w:hint="cs"/>
            <w:color w:val="auto"/>
            <w:sz w:val="24"/>
            <w:rtl/>
            <w:rPrChange w:id="497" w:author="Shimon" w:date="2019-07-21T23:43:00Z">
              <w:rPr>
                <w:rStyle w:val="emailstyle17"/>
                <w:rFonts w:ascii="Times New Roman" w:hAnsi="Times New Roman" w:cs="David" w:hint="cs"/>
                <w:color w:val="auto"/>
                <w:szCs w:val="28"/>
                <w:rtl/>
              </w:rPr>
            </w:rPrChange>
          </w:rPr>
          <w:t>)</w:t>
        </w:r>
        <w:r w:rsidR="005D0CE5" w:rsidRPr="005430D4">
          <w:rPr>
            <w:rStyle w:val="emailstyle17"/>
            <w:rFonts w:ascii="Times New Roman" w:hAnsi="Times New Roman" w:cs="David" w:hint="cs"/>
            <w:color w:val="auto"/>
            <w:szCs w:val="28"/>
            <w:rtl/>
          </w:rPr>
          <w:t xml:space="preserve"> </w:t>
        </w:r>
      </w:ins>
      <w:ins w:id="498" w:author="Shimon" w:date="2019-07-21T23:42:00Z">
        <w:r w:rsidR="005D0CE5" w:rsidRPr="005430D4">
          <w:rPr>
            <w:rStyle w:val="emailstyle17"/>
            <w:rFonts w:ascii="Times New Roman" w:hAnsi="Times New Roman" w:cs="David" w:hint="cs"/>
            <w:b/>
            <w:bCs/>
            <w:color w:val="auto"/>
            <w:szCs w:val="28"/>
            <w:u w:val="single"/>
            <w:rtl/>
          </w:rPr>
          <w:t xml:space="preserve">מהמשכורת </w:t>
        </w:r>
      </w:ins>
      <w:ins w:id="499" w:author="Shimon" w:date="2019-07-21T23:30:00Z">
        <w:r w:rsidRPr="005430D4">
          <w:rPr>
            <w:rStyle w:val="emailstyle17"/>
            <w:rFonts w:ascii="Times New Roman" w:hAnsi="Times New Roman" w:cs="David" w:hint="cs"/>
            <w:b/>
            <w:bCs/>
            <w:color w:val="auto"/>
            <w:szCs w:val="28"/>
            <w:u w:val="single"/>
            <w:rtl/>
          </w:rPr>
          <w:t>הקובעת לחוזה</w:t>
        </w:r>
      </w:ins>
      <w:ins w:id="500" w:author="Shimon" w:date="2019-07-21T23:44:00Z">
        <w:r w:rsidR="0069391A" w:rsidRPr="005430D4">
          <w:rPr>
            <w:rStyle w:val="emailstyle17"/>
            <w:rFonts w:ascii="Times New Roman" w:hAnsi="Times New Roman" w:cs="David" w:hint="cs"/>
            <w:b/>
            <w:bCs/>
            <w:color w:val="auto"/>
            <w:szCs w:val="28"/>
            <w:u w:val="single"/>
            <w:rtl/>
          </w:rPr>
          <w:t>.</w:t>
        </w:r>
      </w:ins>
    </w:p>
    <w:p w14:paraId="47E9BF6C" w14:textId="524F2329" w:rsidR="001D0395" w:rsidRDefault="00BE14DA" w:rsidP="00337EAF">
      <w:pPr>
        <w:pStyle w:val="11"/>
        <w:tabs>
          <w:tab w:val="left" w:pos="381"/>
        </w:tabs>
        <w:spacing w:before="0" w:after="240"/>
        <w:ind w:right="360" w:firstLine="13"/>
        <w:rPr>
          <w:ins w:id="501" w:author="Shimon" w:date="2019-07-23T11:29:00Z"/>
          <w:rStyle w:val="emailstyle17"/>
          <w:rFonts w:ascii="Times New Roman" w:hAnsi="Times New Roman" w:cs="David"/>
          <w:color w:val="auto"/>
          <w:rtl/>
        </w:rPr>
        <w:pPrChange w:id="502" w:author="Shimon" w:date="2019-07-23T13:40:00Z">
          <w:pPr>
            <w:pStyle w:val="11"/>
            <w:numPr>
              <w:numId w:val="14"/>
            </w:numPr>
            <w:tabs>
              <w:tab w:val="num" w:pos="1440"/>
            </w:tabs>
            <w:spacing w:before="0" w:after="240" w:line="360" w:lineRule="auto"/>
            <w:ind w:left="510" w:hanging="425"/>
          </w:pPr>
        </w:pPrChange>
      </w:pPr>
      <w:ins w:id="503" w:author="Shimon" w:date="2019-07-21T23:16:00Z">
        <w:r w:rsidRPr="00435A41">
          <w:rPr>
            <w:rStyle w:val="emailstyle17"/>
            <w:rFonts w:ascii="Times New Roman" w:hAnsi="Times New Roman" w:cs="David" w:hint="cs"/>
            <w:b/>
            <w:bCs/>
            <w:color w:val="auto"/>
            <w:rtl/>
            <w:rPrChange w:id="504" w:author="Shimon" w:date="2019-07-22T00:02:00Z">
              <w:rPr>
                <w:rStyle w:val="emailstyle17"/>
                <w:rFonts w:ascii="Times New Roman" w:hAnsi="Times New Roman" w:cs="David" w:hint="cs"/>
                <w:color w:val="auto"/>
                <w:rtl/>
              </w:rPr>
            </w:rPrChange>
          </w:rPr>
          <w:t>ב:</w:t>
        </w:r>
        <w:r w:rsidRPr="00291522">
          <w:rPr>
            <w:rStyle w:val="emailstyle17"/>
            <w:rFonts w:ascii="Times New Roman" w:hAnsi="Times New Roman" w:cs="David" w:hint="cs"/>
            <w:color w:val="auto"/>
            <w:rtl/>
          </w:rPr>
          <w:t xml:space="preserve"> </w:t>
        </w:r>
      </w:ins>
      <w:ins w:id="505" w:author="Shimon" w:date="2019-07-23T13:40:00Z">
        <w:r w:rsidR="00337EAF">
          <w:rPr>
            <w:rStyle w:val="emailstyle17"/>
            <w:rFonts w:ascii="Times New Roman" w:hAnsi="Times New Roman" w:cs="David" w:hint="cs"/>
            <w:color w:val="auto"/>
            <w:rtl/>
          </w:rPr>
          <w:t xml:space="preserve"> </w:t>
        </w:r>
      </w:ins>
      <w:ins w:id="506" w:author="Shimon" w:date="2019-07-21T23:16:00Z">
        <w:r w:rsidRPr="0069391A">
          <w:rPr>
            <w:rStyle w:val="emailstyle17"/>
            <w:rFonts w:ascii="Times New Roman" w:hAnsi="Times New Roman" w:cs="David" w:hint="cs"/>
            <w:b/>
            <w:bCs/>
            <w:color w:val="auto"/>
            <w:rtl/>
            <w:rPrChange w:id="507" w:author="Shimon" w:date="2019-07-21T23:44:00Z">
              <w:rPr>
                <w:rStyle w:val="emailstyle17"/>
                <w:rFonts w:ascii="Times New Roman" w:hAnsi="Times New Roman" w:cs="David" w:hint="cs"/>
                <w:color w:val="auto"/>
                <w:rtl/>
              </w:rPr>
            </w:rPrChange>
          </w:rPr>
          <w:t>לתקופת העבודה בכתב מינוי</w:t>
        </w:r>
      </w:ins>
      <w:ins w:id="508" w:author="Shimon" w:date="2019-07-21T23:23:00Z">
        <w:r w:rsidRPr="00291522">
          <w:rPr>
            <w:rStyle w:val="emailstyle17"/>
            <w:rFonts w:ascii="Times New Roman" w:hAnsi="Times New Roman" w:cs="David" w:hint="cs"/>
            <w:color w:val="auto"/>
            <w:rtl/>
          </w:rPr>
          <w:t xml:space="preserve"> (סעיף 12א לחוזה)</w:t>
        </w:r>
      </w:ins>
      <w:ins w:id="509" w:author="Shimon" w:date="2019-07-21T23:17:00Z">
        <w:r w:rsidRPr="00291522">
          <w:rPr>
            <w:rStyle w:val="emailstyle17"/>
            <w:rFonts w:ascii="Times New Roman" w:hAnsi="Times New Roman" w:cs="David" w:hint="cs"/>
            <w:color w:val="auto"/>
            <w:rtl/>
          </w:rPr>
          <w:t>:</w:t>
        </w:r>
      </w:ins>
    </w:p>
    <w:p w14:paraId="79283197" w14:textId="77777777" w:rsidR="00694BF1" w:rsidRDefault="00BE14DA" w:rsidP="00694BF1">
      <w:pPr>
        <w:pStyle w:val="11"/>
        <w:tabs>
          <w:tab w:val="left" w:pos="523"/>
        </w:tabs>
        <w:spacing w:before="0" w:line="360" w:lineRule="auto"/>
        <w:ind w:left="522" w:right="357" w:firstLine="0"/>
        <w:rPr>
          <w:ins w:id="510" w:author="Shimon" w:date="2019-07-23T11:46:00Z"/>
          <w:rStyle w:val="emailstyle17"/>
          <w:rFonts w:ascii="Times New Roman" w:hAnsi="Times New Roman" w:cs="David" w:hint="cs"/>
          <w:color w:val="auto"/>
          <w:rtl/>
        </w:rPr>
        <w:pPrChange w:id="511" w:author="Shimon" w:date="2019-07-23T11:47:00Z">
          <w:pPr>
            <w:pStyle w:val="11"/>
            <w:numPr>
              <w:numId w:val="14"/>
            </w:numPr>
            <w:tabs>
              <w:tab w:val="num" w:pos="1440"/>
            </w:tabs>
            <w:spacing w:before="0" w:after="240" w:line="360" w:lineRule="auto"/>
            <w:ind w:left="510" w:hanging="425"/>
          </w:pPr>
        </w:pPrChange>
      </w:pPr>
      <w:ins w:id="512" w:author="Shimon" w:date="2019-07-21T23:18:00Z">
        <w:r w:rsidRPr="00895329">
          <w:rPr>
            <w:rStyle w:val="emailstyle17"/>
            <w:rFonts w:ascii="Times New Roman" w:hAnsi="Times New Roman" w:cs="David" w:hint="cs"/>
            <w:b/>
            <w:bCs/>
            <w:color w:val="auto"/>
            <w:rtl/>
            <w:rPrChange w:id="513" w:author="Shimon" w:date="2019-07-22T12:30:00Z">
              <w:rPr>
                <w:rStyle w:val="emailstyle17"/>
                <w:rFonts w:ascii="Times New Roman" w:hAnsi="Times New Roman" w:cs="David" w:hint="cs"/>
                <w:color w:val="auto"/>
                <w:rtl/>
              </w:rPr>
            </w:rPrChange>
          </w:rPr>
          <w:t>2%</w:t>
        </w:r>
      </w:ins>
      <w:ins w:id="514" w:author="Shimon" w:date="2019-07-21T23:17:00Z">
        <w:r w:rsidRPr="00291522">
          <w:rPr>
            <w:rStyle w:val="emailstyle17"/>
            <w:rFonts w:ascii="Times New Roman" w:hAnsi="Times New Roman" w:cs="David" w:hint="cs"/>
            <w:color w:val="auto"/>
            <w:rtl/>
          </w:rPr>
          <w:t xml:space="preserve"> </w:t>
        </w:r>
      </w:ins>
      <w:ins w:id="515" w:author="Shimon" w:date="2019-07-21T23:18:00Z">
        <w:r w:rsidRPr="00291522">
          <w:rPr>
            <w:rStyle w:val="emailstyle17"/>
            <w:rFonts w:ascii="Times New Roman" w:hAnsi="Times New Roman" w:cs="David" w:hint="cs"/>
            <w:color w:val="auto"/>
            <w:rtl/>
          </w:rPr>
          <w:t>מ</w:t>
        </w:r>
      </w:ins>
      <w:ins w:id="516" w:author="Shimon" w:date="2019-07-23T11:34:00Z">
        <w:r w:rsidR="001D0395">
          <w:rPr>
            <w:rStyle w:val="emailstyle17"/>
            <w:rFonts w:ascii="Times New Roman" w:hAnsi="Times New Roman" w:cs="David" w:hint="cs"/>
            <w:color w:val="auto"/>
            <w:rtl/>
          </w:rPr>
          <w:t>ה</w:t>
        </w:r>
      </w:ins>
      <w:ins w:id="517" w:author="Shimon" w:date="2019-07-21T23:13:00Z">
        <w:r w:rsidRPr="00291522">
          <w:rPr>
            <w:rStyle w:val="emailstyle17"/>
            <w:rFonts w:ascii="Times New Roman" w:hAnsi="Times New Roman" w:cs="David" w:hint="cs"/>
            <w:color w:val="auto"/>
            <w:rtl/>
          </w:rPr>
          <w:t xml:space="preserve">משכורת </w:t>
        </w:r>
      </w:ins>
      <w:ins w:id="518" w:author="Shimon" w:date="2019-07-23T11:34:00Z">
        <w:r w:rsidR="001D0395">
          <w:rPr>
            <w:rStyle w:val="emailstyle17"/>
            <w:rFonts w:ascii="Times New Roman" w:hAnsi="Times New Roman" w:cs="David" w:hint="cs"/>
            <w:color w:val="auto"/>
            <w:rtl/>
          </w:rPr>
          <w:t>ב</w:t>
        </w:r>
      </w:ins>
      <w:ins w:id="519" w:author="Shimon" w:date="2019-07-21T23:17:00Z">
        <w:r w:rsidRPr="00291522">
          <w:rPr>
            <w:rStyle w:val="emailstyle17"/>
            <w:rFonts w:ascii="Times New Roman" w:hAnsi="Times New Roman" w:cs="David" w:hint="cs"/>
            <w:color w:val="auto"/>
            <w:rtl/>
          </w:rPr>
          <w:t>דרגה הגבוהה ביותר ב</w:t>
        </w:r>
      </w:ins>
      <w:ins w:id="520" w:author="Shimon" w:date="2019-07-21T23:18:00Z">
        <w:r w:rsidRPr="00291522">
          <w:rPr>
            <w:rStyle w:val="emailstyle17"/>
            <w:rFonts w:ascii="Times New Roman" w:hAnsi="Times New Roman" w:cs="David" w:hint="cs"/>
            <w:color w:val="auto"/>
            <w:rtl/>
          </w:rPr>
          <w:t xml:space="preserve">סולם </w:t>
        </w:r>
      </w:ins>
      <w:ins w:id="521" w:author="Shimon" w:date="2019-07-21T23:17:00Z">
        <w:r w:rsidRPr="00291522">
          <w:rPr>
            <w:rStyle w:val="emailstyle17"/>
            <w:rFonts w:ascii="Times New Roman" w:hAnsi="Times New Roman" w:cs="David" w:hint="cs"/>
            <w:color w:val="auto"/>
            <w:rtl/>
          </w:rPr>
          <w:t>דירוג המח"</w:t>
        </w:r>
        <w:r w:rsidR="00895329" w:rsidRPr="00291522">
          <w:rPr>
            <w:rStyle w:val="emailstyle17"/>
            <w:rFonts w:ascii="Times New Roman" w:hAnsi="Times New Roman" w:cs="David" w:hint="cs"/>
            <w:color w:val="auto"/>
            <w:rtl/>
          </w:rPr>
          <w:t>ר</w:t>
        </w:r>
      </w:ins>
      <w:ins w:id="522" w:author="Shimon" w:date="2019-07-23T11:32:00Z">
        <w:r w:rsidR="001D0395">
          <w:rPr>
            <w:rStyle w:val="emailstyle17"/>
            <w:rFonts w:ascii="Times New Roman" w:hAnsi="Times New Roman" w:cs="David" w:hint="cs"/>
            <w:color w:val="auto"/>
            <w:rtl/>
          </w:rPr>
          <w:t xml:space="preserve"> </w:t>
        </w:r>
        <w:r w:rsidR="001D0395" w:rsidRPr="001D0395">
          <w:rPr>
            <w:rStyle w:val="emailstyle17"/>
            <w:rFonts w:ascii="Times New Roman" w:hAnsi="Times New Roman" w:cs="David" w:hint="cs"/>
            <w:b/>
            <w:bCs/>
            <w:color w:val="auto"/>
            <w:rtl/>
            <w:rPrChange w:id="523" w:author="Shimon" w:date="2019-07-23T11:34:00Z">
              <w:rPr>
                <w:rStyle w:val="emailstyle17"/>
                <w:rFonts w:ascii="Times New Roman" w:hAnsi="Times New Roman" w:cs="David" w:hint="cs"/>
                <w:color w:val="auto"/>
                <w:rtl/>
              </w:rPr>
            </w:rPrChange>
          </w:rPr>
          <w:t>(</w:t>
        </w:r>
      </w:ins>
      <w:ins w:id="524" w:author="Shimon" w:date="2019-07-23T11:33:00Z">
        <w:r w:rsidR="001D0395" w:rsidRPr="001D0395">
          <w:rPr>
            <w:rStyle w:val="emailstyle17"/>
            <w:rFonts w:ascii="Times New Roman" w:hAnsi="Times New Roman" w:cs="David" w:hint="cs"/>
            <w:b/>
            <w:bCs/>
            <w:color w:val="auto"/>
            <w:rtl/>
            <w:rPrChange w:id="525" w:author="Shimon" w:date="2019-07-23T11:34:00Z">
              <w:rPr>
                <w:rStyle w:val="emailstyle17"/>
                <w:rFonts w:ascii="Times New Roman" w:hAnsi="Times New Roman" w:cs="David" w:hint="cs"/>
                <w:color w:val="auto"/>
                <w:rtl/>
              </w:rPr>
            </w:rPrChange>
          </w:rPr>
          <w:t>+46)</w:t>
        </w:r>
      </w:ins>
      <w:ins w:id="526" w:author="Shimon" w:date="2019-07-21T23:18:00Z">
        <w:r w:rsidRPr="001D0395">
          <w:rPr>
            <w:rStyle w:val="emailstyle17"/>
            <w:rFonts w:ascii="Times New Roman" w:hAnsi="Times New Roman" w:cs="David" w:hint="cs"/>
            <w:b/>
            <w:bCs/>
            <w:color w:val="auto"/>
            <w:rtl/>
            <w:rPrChange w:id="527" w:author="Shimon" w:date="2019-07-23T11:34:00Z">
              <w:rPr>
                <w:rStyle w:val="emailstyle17"/>
                <w:rFonts w:ascii="Times New Roman" w:hAnsi="Times New Roman" w:cs="David" w:hint="cs"/>
                <w:color w:val="auto"/>
                <w:rtl/>
              </w:rPr>
            </w:rPrChange>
          </w:rPr>
          <w:t xml:space="preserve"> </w:t>
        </w:r>
      </w:ins>
      <w:ins w:id="528" w:author="Shimon" w:date="2019-07-23T11:30:00Z">
        <w:r w:rsidR="001D0395" w:rsidRPr="001D0395">
          <w:rPr>
            <w:rStyle w:val="emailstyle17"/>
            <w:rFonts w:ascii="Times New Roman" w:hAnsi="Times New Roman" w:cs="David" w:hint="cs"/>
            <w:b/>
            <w:bCs/>
            <w:color w:val="auto"/>
            <w:rtl/>
            <w:rPrChange w:id="529" w:author="Shimon" w:date="2019-07-23T11:34:00Z">
              <w:rPr>
                <w:rStyle w:val="emailstyle17"/>
                <w:rFonts w:ascii="Times New Roman" w:hAnsi="Times New Roman" w:cs="David" w:hint="cs"/>
                <w:color w:val="auto"/>
                <w:rtl/>
              </w:rPr>
            </w:rPrChange>
          </w:rPr>
          <w:t>בשיא הותק,</w:t>
        </w:r>
      </w:ins>
      <w:ins w:id="530" w:author="Shimon" w:date="2019-07-23T11:32:00Z">
        <w:r w:rsidR="001D0395">
          <w:rPr>
            <w:rStyle w:val="emailstyle17"/>
            <w:rFonts w:ascii="Times New Roman" w:hAnsi="Times New Roman" w:cs="David" w:hint="cs"/>
            <w:color w:val="auto"/>
            <w:rtl/>
          </w:rPr>
          <w:t xml:space="preserve"> </w:t>
        </w:r>
      </w:ins>
      <w:ins w:id="531" w:author="Shimon" w:date="2019-07-23T11:33:00Z">
        <w:r w:rsidR="001D0395">
          <w:rPr>
            <w:rStyle w:val="emailstyle17"/>
            <w:rFonts w:ascii="Times New Roman" w:hAnsi="Times New Roman" w:cs="David" w:hint="cs"/>
            <w:color w:val="auto"/>
            <w:rtl/>
          </w:rPr>
          <w:t>(</w:t>
        </w:r>
      </w:ins>
      <w:ins w:id="532" w:author="Shimon" w:date="2019-07-23T11:27:00Z">
        <w:r w:rsidR="001D0395">
          <w:rPr>
            <w:rStyle w:val="emailstyle17"/>
            <w:rFonts w:ascii="Times New Roman" w:hAnsi="Times New Roman" w:cs="David" w:hint="cs"/>
            <w:color w:val="auto"/>
            <w:rtl/>
          </w:rPr>
          <w:t>להלן: דרגה +46)</w:t>
        </w:r>
      </w:ins>
      <w:ins w:id="533" w:author="Shimon" w:date="2019-07-23T11:35:00Z">
        <w:r w:rsidR="005C5500">
          <w:rPr>
            <w:rStyle w:val="emailstyle17"/>
            <w:rFonts w:ascii="Times New Roman" w:hAnsi="Times New Roman" w:cs="David" w:hint="cs"/>
            <w:color w:val="auto"/>
            <w:rtl/>
          </w:rPr>
          <w:t>,</w:t>
        </w:r>
        <w:r w:rsidR="005C5500">
          <w:rPr>
            <w:rStyle w:val="emailstyle17"/>
            <w:rFonts w:ascii="Times New Roman" w:hAnsi="Times New Roman" w:cs="David" w:hint="cs"/>
            <w:b/>
            <w:bCs/>
            <w:color w:val="auto"/>
            <w:rtl/>
          </w:rPr>
          <w:t xml:space="preserve"> </w:t>
        </w:r>
      </w:ins>
      <w:ins w:id="534" w:author="Shimon" w:date="2019-07-21T23:19:00Z">
        <w:r w:rsidRPr="00895329">
          <w:rPr>
            <w:rStyle w:val="emailstyle17"/>
            <w:rFonts w:ascii="Times New Roman" w:hAnsi="Times New Roman" w:cs="David" w:hint="cs"/>
            <w:b/>
            <w:bCs/>
            <w:color w:val="auto"/>
            <w:rtl/>
            <w:rPrChange w:id="535" w:author="Shimon" w:date="2019-07-22T12:30:00Z">
              <w:rPr>
                <w:rStyle w:val="emailstyle17"/>
                <w:rFonts w:ascii="Times New Roman" w:hAnsi="Times New Roman" w:cs="David" w:hint="cs"/>
                <w:color w:val="auto"/>
                <w:rtl/>
              </w:rPr>
            </w:rPrChange>
          </w:rPr>
          <w:t>לכל שנה</w:t>
        </w:r>
      </w:ins>
      <w:ins w:id="536" w:author="Shimon" w:date="2019-07-21T23:31:00Z">
        <w:r w:rsidR="00794A53" w:rsidRPr="00895329">
          <w:rPr>
            <w:rStyle w:val="emailstyle17"/>
            <w:rFonts w:ascii="Times New Roman" w:hAnsi="Times New Roman" w:cs="David" w:hint="cs"/>
            <w:b/>
            <w:bCs/>
            <w:color w:val="auto"/>
            <w:rtl/>
            <w:rPrChange w:id="537" w:author="Shimon" w:date="2019-07-22T12:30:00Z">
              <w:rPr>
                <w:rStyle w:val="emailstyle17"/>
                <w:rFonts w:ascii="Times New Roman" w:hAnsi="Times New Roman" w:cs="David" w:hint="cs"/>
                <w:color w:val="auto"/>
                <w:rtl/>
              </w:rPr>
            </w:rPrChange>
          </w:rPr>
          <w:t xml:space="preserve"> מ</w:t>
        </w:r>
      </w:ins>
      <w:ins w:id="538" w:author="Shimon" w:date="2019-07-21T23:32:00Z">
        <w:r w:rsidR="00794A53" w:rsidRPr="00895329">
          <w:rPr>
            <w:rStyle w:val="emailstyle17"/>
            <w:rFonts w:ascii="Times New Roman" w:hAnsi="Times New Roman" w:cs="David" w:hint="cs"/>
            <w:b/>
            <w:bCs/>
            <w:color w:val="auto"/>
            <w:rtl/>
            <w:rPrChange w:id="539" w:author="Shimon" w:date="2019-07-22T12:30:00Z">
              <w:rPr>
                <w:rStyle w:val="emailstyle17"/>
                <w:rFonts w:ascii="Times New Roman" w:hAnsi="Times New Roman" w:cs="David" w:hint="cs"/>
                <w:color w:val="auto"/>
                <w:rtl/>
              </w:rPr>
            </w:rPrChange>
          </w:rPr>
          <w:t>-</w:t>
        </w:r>
      </w:ins>
      <w:ins w:id="540" w:author="Shimon" w:date="2019-07-21T23:37:00Z">
        <w:r w:rsidR="005D0CE5" w:rsidRPr="00895329">
          <w:rPr>
            <w:rStyle w:val="emailstyle17"/>
            <w:rFonts w:ascii="Times New Roman" w:hAnsi="Times New Roman" w:cs="David" w:hint="cs"/>
            <w:b/>
            <w:bCs/>
            <w:color w:val="auto"/>
            <w:rtl/>
            <w:rPrChange w:id="541" w:author="Shimon" w:date="2019-07-22T12:30:00Z">
              <w:rPr>
                <w:rStyle w:val="emailstyle17"/>
                <w:rFonts w:ascii="Times New Roman" w:hAnsi="Times New Roman" w:cs="David" w:hint="cs"/>
                <w:color w:val="auto"/>
                <w:rtl/>
              </w:rPr>
            </w:rPrChange>
          </w:rPr>
          <w:t>20.33</w:t>
        </w:r>
      </w:ins>
      <w:ins w:id="542" w:author="Shimon" w:date="2019-07-21T23:45:00Z">
        <w:r w:rsidR="0069391A" w:rsidRPr="00895329">
          <w:rPr>
            <w:rStyle w:val="emailstyle17"/>
            <w:rFonts w:ascii="Times New Roman" w:hAnsi="Times New Roman" w:cs="David" w:hint="cs"/>
            <w:b/>
            <w:bCs/>
            <w:color w:val="auto"/>
            <w:rtl/>
            <w:rPrChange w:id="543" w:author="Shimon" w:date="2019-07-22T12:30:00Z">
              <w:rPr>
                <w:rStyle w:val="emailstyle17"/>
                <w:rFonts w:ascii="Times New Roman" w:hAnsi="Times New Roman" w:cs="David" w:hint="cs"/>
                <w:color w:val="auto"/>
                <w:rtl/>
              </w:rPr>
            </w:rPrChange>
          </w:rPr>
          <w:t xml:space="preserve"> </w:t>
        </w:r>
      </w:ins>
      <w:ins w:id="544" w:author="Shimon" w:date="2019-07-21T23:37:00Z">
        <w:r w:rsidR="005D0CE5" w:rsidRPr="00895329">
          <w:rPr>
            <w:rStyle w:val="emailstyle17"/>
            <w:rFonts w:ascii="Times New Roman" w:hAnsi="Times New Roman" w:cs="David" w:hint="cs"/>
            <w:b/>
            <w:bCs/>
            <w:color w:val="auto"/>
            <w:rtl/>
            <w:rPrChange w:id="545" w:author="Shimon" w:date="2019-07-22T12:30:00Z">
              <w:rPr>
                <w:rStyle w:val="emailstyle17"/>
                <w:rFonts w:ascii="Times New Roman" w:hAnsi="Times New Roman" w:cs="David" w:hint="cs"/>
                <w:color w:val="auto"/>
                <w:rtl/>
              </w:rPr>
            </w:rPrChange>
          </w:rPr>
          <w:t xml:space="preserve">שנות </w:t>
        </w:r>
      </w:ins>
      <w:ins w:id="546" w:author="Shimon" w:date="2019-07-21T23:38:00Z">
        <w:r w:rsidR="005D0CE5" w:rsidRPr="00895329">
          <w:rPr>
            <w:rStyle w:val="emailstyle17"/>
            <w:rFonts w:ascii="Times New Roman" w:hAnsi="Times New Roman" w:cs="David" w:hint="cs"/>
            <w:b/>
            <w:bCs/>
            <w:color w:val="auto"/>
            <w:rtl/>
            <w:rPrChange w:id="547" w:author="Shimon" w:date="2019-07-22T12:30:00Z">
              <w:rPr>
                <w:rStyle w:val="emailstyle17"/>
                <w:rFonts w:ascii="Times New Roman" w:hAnsi="Times New Roman" w:cs="David" w:hint="cs"/>
                <w:color w:val="auto"/>
                <w:rtl/>
              </w:rPr>
            </w:rPrChange>
          </w:rPr>
          <w:t>ה</w:t>
        </w:r>
      </w:ins>
      <w:ins w:id="548" w:author="Shimon" w:date="2019-07-21T23:37:00Z">
        <w:r w:rsidR="005D0CE5" w:rsidRPr="00895329">
          <w:rPr>
            <w:rStyle w:val="emailstyle17"/>
            <w:rFonts w:ascii="Times New Roman" w:hAnsi="Times New Roman" w:cs="David" w:hint="cs"/>
            <w:b/>
            <w:bCs/>
            <w:color w:val="auto"/>
            <w:rtl/>
            <w:rPrChange w:id="549" w:author="Shimon" w:date="2019-07-22T12:30:00Z">
              <w:rPr>
                <w:rStyle w:val="emailstyle17"/>
                <w:rFonts w:ascii="Times New Roman" w:hAnsi="Times New Roman" w:cs="David" w:hint="cs"/>
                <w:color w:val="auto"/>
                <w:rtl/>
              </w:rPr>
            </w:rPrChange>
          </w:rPr>
          <w:t>עבוד</w:t>
        </w:r>
      </w:ins>
      <w:ins w:id="550" w:author="Shimon" w:date="2019-07-21T23:38:00Z">
        <w:r w:rsidR="005D0CE5" w:rsidRPr="00895329">
          <w:rPr>
            <w:rStyle w:val="emailstyle17"/>
            <w:rFonts w:ascii="Times New Roman" w:hAnsi="Times New Roman" w:cs="David" w:hint="cs"/>
            <w:b/>
            <w:bCs/>
            <w:color w:val="auto"/>
            <w:rtl/>
            <w:rPrChange w:id="551" w:author="Shimon" w:date="2019-07-22T12:30:00Z">
              <w:rPr>
                <w:rStyle w:val="emailstyle17"/>
                <w:rFonts w:ascii="Times New Roman" w:hAnsi="Times New Roman" w:cs="David" w:hint="cs"/>
                <w:color w:val="auto"/>
                <w:rtl/>
              </w:rPr>
            </w:rPrChange>
          </w:rPr>
          <w:t>ה ב</w:t>
        </w:r>
        <w:r w:rsidR="00694BF1" w:rsidRPr="00694BF1">
          <w:rPr>
            <w:rStyle w:val="emailstyle17"/>
            <w:rFonts w:ascii="Times New Roman" w:hAnsi="Times New Roman" w:cs="David" w:hint="cs"/>
            <w:b/>
            <w:bCs/>
            <w:color w:val="auto"/>
            <w:rtl/>
          </w:rPr>
          <w:t xml:space="preserve">כתב </w:t>
        </w:r>
        <w:r w:rsidR="005D0CE5" w:rsidRPr="00895329">
          <w:rPr>
            <w:rStyle w:val="emailstyle17"/>
            <w:rFonts w:ascii="Times New Roman" w:hAnsi="Times New Roman" w:cs="David" w:hint="cs"/>
            <w:b/>
            <w:bCs/>
            <w:color w:val="auto"/>
            <w:rtl/>
            <w:rPrChange w:id="552" w:author="Shimon" w:date="2019-07-22T12:30:00Z">
              <w:rPr>
                <w:rStyle w:val="emailstyle17"/>
                <w:rFonts w:ascii="Times New Roman" w:hAnsi="Times New Roman" w:cs="David" w:hint="cs"/>
                <w:color w:val="auto"/>
                <w:rtl/>
              </w:rPr>
            </w:rPrChange>
          </w:rPr>
          <w:t>מינוי</w:t>
        </w:r>
      </w:ins>
      <w:ins w:id="553" w:author="Shimon" w:date="2019-07-23T11:46:00Z">
        <w:r w:rsidR="00694BF1">
          <w:rPr>
            <w:rStyle w:val="emailstyle17"/>
            <w:rFonts w:ascii="Times New Roman" w:hAnsi="Times New Roman" w:cs="David" w:hint="cs"/>
            <w:color w:val="auto"/>
            <w:rtl/>
          </w:rPr>
          <w:t xml:space="preserve"> ותקופת העבודה כארעי</w:t>
        </w:r>
      </w:ins>
    </w:p>
    <w:p w14:paraId="087E2B59" w14:textId="77777777" w:rsidR="00694BF1" w:rsidRDefault="005D0CE5" w:rsidP="00694BF1">
      <w:pPr>
        <w:pStyle w:val="11"/>
        <w:tabs>
          <w:tab w:val="left" w:pos="523"/>
        </w:tabs>
        <w:spacing w:before="0" w:after="120" w:line="360" w:lineRule="auto"/>
        <w:ind w:left="522" w:right="357" w:firstLine="0"/>
        <w:rPr>
          <w:ins w:id="554" w:author="Shimon" w:date="2019-07-23T11:51:00Z"/>
          <w:rStyle w:val="emailstyle17"/>
          <w:rFonts w:ascii="Times New Roman" w:hAnsi="Times New Roman" w:cs="David"/>
          <w:color w:val="auto"/>
          <w:rtl/>
        </w:rPr>
        <w:pPrChange w:id="555" w:author="Shimon" w:date="2019-07-23T11:48:00Z">
          <w:pPr>
            <w:pStyle w:val="11"/>
            <w:numPr>
              <w:numId w:val="14"/>
            </w:numPr>
            <w:tabs>
              <w:tab w:val="num" w:pos="1440"/>
            </w:tabs>
            <w:spacing w:before="0" w:after="240" w:line="360" w:lineRule="auto"/>
            <w:ind w:left="510" w:hanging="425"/>
          </w:pPr>
        </w:pPrChange>
      </w:pPr>
      <w:ins w:id="556" w:author="Shimon" w:date="2019-07-21T23:38:00Z">
        <w:r>
          <w:rPr>
            <w:rStyle w:val="emailstyle17"/>
            <w:rFonts w:ascii="Times New Roman" w:hAnsi="Times New Roman" w:cs="David" w:hint="cs"/>
            <w:color w:val="auto"/>
            <w:rtl/>
          </w:rPr>
          <w:t xml:space="preserve"> </w:t>
        </w:r>
      </w:ins>
      <w:ins w:id="557" w:author="Shimon" w:date="2019-07-23T11:48:00Z">
        <w:r w:rsidR="00694BF1">
          <w:rPr>
            <w:rStyle w:val="emailstyle17"/>
            <w:rFonts w:ascii="Times New Roman" w:hAnsi="Times New Roman" w:cs="David" w:hint="cs"/>
            <w:color w:val="auto"/>
            <w:rtl/>
          </w:rPr>
          <w:t xml:space="preserve">     </w:t>
        </w:r>
      </w:ins>
      <w:ins w:id="558" w:author="Shimon" w:date="2019-07-21T23:19:00Z">
        <w:r w:rsidR="00BE14DA" w:rsidRPr="00291522">
          <w:rPr>
            <w:rStyle w:val="emailstyle17"/>
            <w:rFonts w:ascii="Times New Roman" w:hAnsi="Times New Roman" w:cs="David" w:hint="cs"/>
            <w:color w:val="auto"/>
            <w:rtl/>
          </w:rPr>
          <w:t>(</w:t>
        </w:r>
        <w:r w:rsidR="00BE14DA" w:rsidRPr="00694BF1">
          <w:rPr>
            <w:rStyle w:val="emailstyle17"/>
            <w:rFonts w:ascii="Times New Roman" w:hAnsi="Times New Roman" w:cs="David" w:hint="cs"/>
            <w:color w:val="auto"/>
            <w:sz w:val="22"/>
            <w:szCs w:val="22"/>
            <w:rtl/>
            <w:rPrChange w:id="559" w:author="Shimon" w:date="2019-07-23T11:48:00Z">
              <w:rPr>
                <w:rStyle w:val="emailstyle17"/>
                <w:rFonts w:ascii="Times New Roman" w:hAnsi="Times New Roman" w:cs="David" w:hint="cs"/>
                <w:color w:val="auto"/>
                <w:rtl/>
              </w:rPr>
            </w:rPrChange>
          </w:rPr>
          <w:t>מ-1.7</w:t>
        </w:r>
      </w:ins>
      <w:ins w:id="560" w:author="Shimon" w:date="2019-07-21T23:20:00Z">
        <w:r w:rsidR="00694BF1" w:rsidRPr="00694BF1">
          <w:rPr>
            <w:rStyle w:val="emailstyle17"/>
            <w:rFonts w:ascii="Times New Roman" w:hAnsi="Times New Roman" w:cs="David" w:hint="cs"/>
            <w:color w:val="auto"/>
            <w:sz w:val="22"/>
            <w:szCs w:val="22"/>
            <w:rtl/>
            <w:rPrChange w:id="561" w:author="Shimon" w:date="2019-07-23T11:48:00Z">
              <w:rPr>
                <w:rStyle w:val="emailstyle17"/>
                <w:rFonts w:ascii="Times New Roman" w:hAnsi="Times New Roman" w:cs="David" w:hint="cs"/>
                <w:color w:val="auto"/>
                <w:rtl/>
              </w:rPr>
            </w:rPrChange>
          </w:rPr>
          <w:t>.</w:t>
        </w:r>
        <w:r w:rsidR="00BE14DA" w:rsidRPr="00694BF1">
          <w:rPr>
            <w:rStyle w:val="emailstyle17"/>
            <w:rFonts w:ascii="Times New Roman" w:hAnsi="Times New Roman" w:cs="David" w:hint="cs"/>
            <w:color w:val="auto"/>
            <w:sz w:val="22"/>
            <w:szCs w:val="22"/>
            <w:rtl/>
            <w:rPrChange w:id="562" w:author="Shimon" w:date="2019-07-23T11:48:00Z">
              <w:rPr>
                <w:rStyle w:val="emailstyle17"/>
                <w:rFonts w:ascii="Times New Roman" w:hAnsi="Times New Roman" w:cs="David" w:hint="cs"/>
                <w:color w:val="auto"/>
                <w:rtl/>
              </w:rPr>
            </w:rPrChange>
          </w:rPr>
          <w:t xml:space="preserve">70 עד </w:t>
        </w:r>
      </w:ins>
      <w:ins w:id="563" w:author="Shimon" w:date="2019-07-21T23:21:00Z">
        <w:r w:rsidR="00694BF1" w:rsidRPr="00694BF1">
          <w:rPr>
            <w:rStyle w:val="emailstyle17"/>
            <w:rFonts w:ascii="Times New Roman" w:hAnsi="Times New Roman" w:cs="David" w:hint="cs"/>
            <w:color w:val="auto"/>
            <w:sz w:val="22"/>
            <w:szCs w:val="22"/>
            <w:rtl/>
            <w:rPrChange w:id="564" w:author="Shimon" w:date="2019-07-23T11:48:00Z">
              <w:rPr>
                <w:rStyle w:val="emailstyle17"/>
                <w:rFonts w:ascii="Times New Roman" w:hAnsi="Times New Roman" w:cs="David" w:hint="cs"/>
                <w:color w:val="auto"/>
                <w:rtl/>
              </w:rPr>
            </w:rPrChange>
          </w:rPr>
          <w:t>31.3.</w:t>
        </w:r>
      </w:ins>
      <w:ins w:id="565" w:author="Shimon" w:date="2019-07-23T11:47:00Z">
        <w:r w:rsidR="00694BF1" w:rsidRPr="00694BF1">
          <w:rPr>
            <w:rStyle w:val="emailstyle17"/>
            <w:rFonts w:ascii="Times New Roman" w:hAnsi="Times New Roman" w:cs="David" w:hint="cs"/>
            <w:color w:val="auto"/>
            <w:sz w:val="22"/>
            <w:szCs w:val="22"/>
            <w:rtl/>
            <w:rPrChange w:id="566" w:author="Shimon" w:date="2019-07-23T11:48:00Z">
              <w:rPr>
                <w:rStyle w:val="emailstyle17"/>
                <w:rFonts w:ascii="Times New Roman" w:hAnsi="Times New Roman" w:cs="David" w:hint="cs"/>
                <w:color w:val="auto"/>
                <w:rtl/>
              </w:rPr>
            </w:rPrChange>
          </w:rPr>
          <w:t>90</w:t>
        </w:r>
      </w:ins>
      <w:ins w:id="567" w:author="Shimon" w:date="2019-07-21T23:21:00Z">
        <w:r w:rsidR="00BE14DA" w:rsidRPr="00694BF1">
          <w:rPr>
            <w:rStyle w:val="emailstyle17"/>
            <w:rFonts w:ascii="Times New Roman" w:hAnsi="Times New Roman" w:cs="David" w:hint="cs"/>
            <w:color w:val="auto"/>
            <w:sz w:val="22"/>
            <w:szCs w:val="22"/>
            <w:rtl/>
            <w:rPrChange w:id="568" w:author="Shimon" w:date="2019-07-23T11:48:00Z">
              <w:rPr>
                <w:rStyle w:val="emailstyle17"/>
                <w:rFonts w:ascii="Times New Roman" w:hAnsi="Times New Roman" w:cs="David" w:hint="cs"/>
                <w:color w:val="auto"/>
                <w:rtl/>
              </w:rPr>
            </w:rPrChange>
          </w:rPr>
          <w:t xml:space="preserve"> ועוד 8 חודשי עבודה מ1.</w:t>
        </w:r>
      </w:ins>
      <w:ins w:id="569" w:author="Shimon" w:date="2019-07-21T23:22:00Z">
        <w:r w:rsidR="00BE14DA" w:rsidRPr="00694BF1">
          <w:rPr>
            <w:rStyle w:val="emailstyle17"/>
            <w:rFonts w:ascii="Times New Roman" w:hAnsi="Times New Roman" w:cs="David" w:hint="cs"/>
            <w:color w:val="auto"/>
            <w:sz w:val="22"/>
            <w:szCs w:val="22"/>
            <w:rtl/>
            <w:rPrChange w:id="570" w:author="Shimon" w:date="2019-07-23T11:48:00Z">
              <w:rPr>
                <w:rStyle w:val="emailstyle17"/>
                <w:rFonts w:ascii="Times New Roman" w:hAnsi="Times New Roman" w:cs="David" w:hint="cs"/>
                <w:color w:val="auto"/>
                <w:rtl/>
              </w:rPr>
            </w:rPrChange>
          </w:rPr>
          <w:t>1.1964 עד 31.8.1964</w:t>
        </w:r>
      </w:ins>
      <w:ins w:id="571" w:author="Shimon" w:date="2019-07-22T00:00:00Z">
        <w:r w:rsidR="00435A41" w:rsidRPr="00694BF1">
          <w:rPr>
            <w:rStyle w:val="emailstyle17"/>
            <w:rFonts w:ascii="Times New Roman" w:hAnsi="Times New Roman" w:cs="David" w:hint="cs"/>
            <w:color w:val="auto"/>
            <w:sz w:val="22"/>
            <w:szCs w:val="22"/>
            <w:rtl/>
            <w:rPrChange w:id="572" w:author="Shimon" w:date="2019-07-23T11:48:00Z">
              <w:rPr>
                <w:rStyle w:val="emailstyle17"/>
                <w:rFonts w:ascii="Times New Roman" w:hAnsi="Times New Roman" w:cs="David" w:hint="cs"/>
                <w:color w:val="auto"/>
                <w:rtl/>
              </w:rPr>
            </w:rPrChange>
          </w:rPr>
          <w:t>, להלן: תקופת כתב המינ</w:t>
        </w:r>
      </w:ins>
      <w:ins w:id="573" w:author="Shimon" w:date="2019-07-22T00:01:00Z">
        <w:r w:rsidR="00435A41" w:rsidRPr="00694BF1">
          <w:rPr>
            <w:rStyle w:val="emailstyle17"/>
            <w:rFonts w:ascii="Times New Roman" w:hAnsi="Times New Roman" w:cs="David" w:hint="cs"/>
            <w:color w:val="auto"/>
            <w:sz w:val="22"/>
            <w:szCs w:val="22"/>
            <w:rtl/>
            <w:rPrChange w:id="574" w:author="Shimon" w:date="2019-07-23T11:48:00Z">
              <w:rPr>
                <w:rStyle w:val="emailstyle17"/>
                <w:rFonts w:ascii="Times New Roman" w:hAnsi="Times New Roman" w:cs="David" w:hint="cs"/>
                <w:color w:val="auto"/>
                <w:rtl/>
              </w:rPr>
            </w:rPrChange>
          </w:rPr>
          <w:t>וי</w:t>
        </w:r>
      </w:ins>
      <w:ins w:id="575" w:author="Shimon" w:date="2019-07-21T23:22:00Z">
        <w:r w:rsidR="00BE14DA" w:rsidRPr="00694BF1">
          <w:rPr>
            <w:rStyle w:val="emailstyle17"/>
            <w:rFonts w:ascii="Times New Roman" w:hAnsi="Times New Roman" w:cs="David" w:hint="cs"/>
            <w:color w:val="auto"/>
            <w:sz w:val="22"/>
            <w:szCs w:val="22"/>
            <w:rtl/>
            <w:rPrChange w:id="576" w:author="Shimon" w:date="2019-07-23T11:48:00Z">
              <w:rPr>
                <w:rStyle w:val="emailstyle17"/>
                <w:rFonts w:ascii="Times New Roman" w:hAnsi="Times New Roman" w:cs="David" w:hint="cs"/>
                <w:color w:val="auto"/>
                <w:rtl/>
              </w:rPr>
            </w:rPrChange>
          </w:rPr>
          <w:t>)</w:t>
        </w:r>
      </w:ins>
      <w:ins w:id="577" w:author="Shimon" w:date="2019-07-21T23:40:00Z">
        <w:r w:rsidRPr="00694BF1">
          <w:rPr>
            <w:rStyle w:val="emailstyle17"/>
            <w:rFonts w:ascii="Times New Roman" w:hAnsi="Times New Roman" w:cs="David" w:hint="cs"/>
            <w:color w:val="auto"/>
            <w:sz w:val="22"/>
            <w:szCs w:val="22"/>
            <w:rtl/>
            <w:rPrChange w:id="578" w:author="Shimon" w:date="2019-07-23T11:48:00Z">
              <w:rPr>
                <w:rStyle w:val="emailstyle17"/>
                <w:rFonts w:ascii="Times New Roman" w:hAnsi="Times New Roman" w:cs="David" w:hint="cs"/>
                <w:color w:val="auto"/>
                <w:rtl/>
              </w:rPr>
            </w:rPrChange>
          </w:rPr>
          <w:t>,</w:t>
        </w:r>
        <w:r>
          <w:rPr>
            <w:rStyle w:val="emailstyle17"/>
            <w:rFonts w:ascii="Times New Roman" w:hAnsi="Times New Roman" w:cs="David" w:hint="cs"/>
            <w:color w:val="auto"/>
            <w:rtl/>
          </w:rPr>
          <w:t xml:space="preserve"> </w:t>
        </w:r>
      </w:ins>
      <w:ins w:id="579" w:author="Shimon" w:date="2019-07-23T11:48:00Z">
        <w:r w:rsidR="00694BF1">
          <w:rPr>
            <w:rStyle w:val="emailstyle17"/>
            <w:rFonts w:ascii="Times New Roman" w:hAnsi="Times New Roman" w:cs="David" w:hint="cs"/>
            <w:color w:val="auto"/>
            <w:rtl/>
          </w:rPr>
          <w:t xml:space="preserve">   </w:t>
        </w:r>
      </w:ins>
    </w:p>
    <w:p w14:paraId="2819CFF1" w14:textId="6B519DB7" w:rsidR="0069391A" w:rsidRDefault="00694BF1" w:rsidP="00694BF1">
      <w:pPr>
        <w:pStyle w:val="11"/>
        <w:tabs>
          <w:tab w:val="left" w:pos="523"/>
        </w:tabs>
        <w:spacing w:before="0" w:after="240" w:line="360" w:lineRule="auto"/>
        <w:ind w:left="522" w:right="357" w:firstLine="0"/>
        <w:rPr>
          <w:ins w:id="580" w:author="Shimon" w:date="2019-07-22T13:49:00Z"/>
          <w:rStyle w:val="emailstyle17"/>
          <w:rFonts w:ascii="Times New Roman" w:hAnsi="Times New Roman" w:cs="David"/>
          <w:color w:val="auto"/>
          <w:sz w:val="24"/>
          <w:rtl/>
        </w:rPr>
        <w:pPrChange w:id="581" w:author="Shimon" w:date="2019-07-23T11:52:00Z">
          <w:pPr>
            <w:pStyle w:val="11"/>
            <w:numPr>
              <w:numId w:val="14"/>
            </w:numPr>
            <w:tabs>
              <w:tab w:val="num" w:pos="1440"/>
            </w:tabs>
            <w:spacing w:before="0" w:after="240" w:line="360" w:lineRule="auto"/>
            <w:ind w:left="510" w:hanging="425"/>
          </w:pPr>
        </w:pPrChange>
      </w:pPr>
      <w:ins w:id="582" w:author="Shimon" w:date="2019-07-23T11:48:00Z">
        <w:r>
          <w:rPr>
            <w:rStyle w:val="emailstyle17"/>
            <w:rFonts w:ascii="Times New Roman" w:hAnsi="Times New Roman" w:cs="David" w:hint="cs"/>
            <w:color w:val="auto"/>
            <w:rtl/>
          </w:rPr>
          <w:t xml:space="preserve"> </w:t>
        </w:r>
      </w:ins>
      <w:ins w:id="583" w:author="Shimon" w:date="2019-07-21T23:40:00Z">
        <w:r w:rsidR="005D0CE5">
          <w:rPr>
            <w:rStyle w:val="emailstyle17"/>
            <w:rFonts w:ascii="Times New Roman" w:hAnsi="Times New Roman" w:cs="David" w:hint="cs"/>
            <w:color w:val="auto"/>
            <w:rtl/>
          </w:rPr>
          <w:t xml:space="preserve">דהיינו: </w:t>
        </w:r>
      </w:ins>
      <w:ins w:id="584" w:author="Shimon" w:date="2019-07-21T23:46:00Z">
        <w:r w:rsidR="0069391A" w:rsidRPr="00435A41">
          <w:rPr>
            <w:rStyle w:val="emailstyle17"/>
            <w:rFonts w:ascii="Times New Roman" w:hAnsi="Times New Roman" w:cs="David" w:hint="cs"/>
            <w:b/>
            <w:bCs/>
            <w:color w:val="auto"/>
            <w:sz w:val="28"/>
            <w:szCs w:val="28"/>
            <w:rtl/>
            <w:rPrChange w:id="585" w:author="Shimon" w:date="2019-07-22T00:01:00Z">
              <w:rPr>
                <w:rStyle w:val="emailstyle17"/>
                <w:rFonts w:ascii="Times New Roman" w:hAnsi="Times New Roman" w:cs="David" w:hint="cs"/>
                <w:color w:val="auto"/>
                <w:rtl/>
              </w:rPr>
            </w:rPrChange>
          </w:rPr>
          <w:t>40.66</w:t>
        </w:r>
        <w:r w:rsidR="0069391A" w:rsidRPr="00435A41">
          <w:rPr>
            <w:rStyle w:val="emailstyle17"/>
            <w:rFonts w:ascii="Times New Roman" w:hAnsi="Times New Roman" w:cs="David" w:hint="cs"/>
            <w:b/>
            <w:bCs/>
            <w:color w:val="auto"/>
            <w:sz w:val="28"/>
            <w:szCs w:val="28"/>
            <w:rtl/>
            <w:rPrChange w:id="586" w:author="Shimon" w:date="2019-07-22T00:01:00Z">
              <w:rPr>
                <w:rStyle w:val="emailstyle17"/>
                <w:rFonts w:ascii="Times New Roman" w:hAnsi="Times New Roman" w:cs="David" w:hint="cs"/>
                <w:color w:val="auto"/>
                <w:sz w:val="28"/>
                <w:szCs w:val="28"/>
                <w:rtl/>
              </w:rPr>
            </w:rPrChange>
          </w:rPr>
          <w:t>%</w:t>
        </w:r>
      </w:ins>
      <w:ins w:id="587" w:author="Shimon" w:date="2019-07-22T00:03:00Z">
        <w:r w:rsidR="00435A41">
          <w:rPr>
            <w:rStyle w:val="emailstyle17"/>
            <w:rFonts w:ascii="Times New Roman" w:hAnsi="Times New Roman" w:cs="David" w:hint="cs"/>
            <w:color w:val="auto"/>
            <w:szCs w:val="20"/>
            <w:rtl/>
          </w:rPr>
          <w:t xml:space="preserve"> </w:t>
        </w:r>
      </w:ins>
      <w:ins w:id="588" w:author="Shimon" w:date="2019-07-21T23:47:00Z">
        <w:r w:rsidR="0069391A" w:rsidRPr="0069391A">
          <w:rPr>
            <w:rStyle w:val="emailstyle17"/>
            <w:rFonts w:ascii="Times New Roman" w:hAnsi="Times New Roman" w:cs="David" w:hint="cs"/>
            <w:color w:val="auto"/>
            <w:szCs w:val="20"/>
            <w:rtl/>
            <w:rPrChange w:id="589" w:author="Shimon" w:date="2019-07-21T23:47:00Z">
              <w:rPr>
                <w:rStyle w:val="emailstyle17"/>
                <w:rFonts w:ascii="Times New Roman" w:hAnsi="Times New Roman" w:cs="David" w:hint="cs"/>
                <w:color w:val="auto"/>
                <w:sz w:val="28"/>
                <w:szCs w:val="28"/>
                <w:rtl/>
              </w:rPr>
            </w:rPrChange>
          </w:rPr>
          <w:t>(</w:t>
        </w:r>
      </w:ins>
      <w:ins w:id="590" w:author="Shimon" w:date="2019-07-21T23:48:00Z">
        <w:r w:rsidR="0069391A" w:rsidRPr="0069391A">
          <w:rPr>
            <w:rStyle w:val="emailstyle17"/>
            <w:rFonts w:ascii="Times New Roman" w:hAnsi="Times New Roman" w:cs="David" w:hint="cs"/>
            <w:color w:val="auto"/>
            <w:sz w:val="24"/>
            <w:rtl/>
            <w:rPrChange w:id="591" w:author="Shimon" w:date="2019-07-21T23:48:00Z">
              <w:rPr>
                <w:rStyle w:val="emailstyle17"/>
                <w:rFonts w:ascii="Times New Roman" w:hAnsi="Times New Roman" w:cs="David" w:hint="cs"/>
                <w:color w:val="auto"/>
                <w:sz w:val="28"/>
                <w:szCs w:val="28"/>
                <w:rtl/>
              </w:rPr>
            </w:rPrChange>
          </w:rPr>
          <w:t>20.33</w:t>
        </w:r>
      </w:ins>
      <w:ins w:id="592" w:author="Shimon" w:date="2019-07-22T00:03:00Z">
        <w:r w:rsidR="00435A41">
          <w:rPr>
            <w:rStyle w:val="emailstyle17"/>
            <w:rFonts w:ascii="Times New Roman" w:hAnsi="Times New Roman" w:cs="David" w:hint="cs"/>
            <w:color w:val="auto"/>
            <w:sz w:val="24"/>
            <w:rtl/>
          </w:rPr>
          <w:t xml:space="preserve"> </w:t>
        </w:r>
      </w:ins>
      <w:ins w:id="593" w:author="Shimon" w:date="2019-07-21T23:48:00Z">
        <w:r w:rsidR="0069391A" w:rsidRPr="0069391A">
          <w:rPr>
            <w:rStyle w:val="emailstyle17"/>
            <w:rFonts w:ascii="Times New Roman" w:hAnsi="Times New Roman" w:cs="David" w:hint="cs"/>
            <w:color w:val="auto"/>
            <w:sz w:val="24"/>
            <w:rtl/>
            <w:rPrChange w:id="594" w:author="Shimon" w:date="2019-07-21T23:48:00Z">
              <w:rPr>
                <w:rStyle w:val="emailstyle17"/>
                <w:rFonts w:ascii="Times New Roman" w:hAnsi="Times New Roman" w:cs="David" w:hint="cs"/>
                <w:color w:val="auto"/>
                <w:sz w:val="28"/>
                <w:szCs w:val="28"/>
                <w:rtl/>
              </w:rPr>
            </w:rPrChange>
          </w:rPr>
          <w:t>שנה כפול 2%)</w:t>
        </w:r>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cs"/>
            <w:b/>
            <w:bCs/>
            <w:color w:val="auto"/>
            <w:sz w:val="28"/>
            <w:szCs w:val="28"/>
            <w:rtl/>
            <w:rPrChange w:id="595" w:author="Shimon" w:date="2019-07-21T23:49:00Z">
              <w:rPr>
                <w:rStyle w:val="emailstyle17"/>
                <w:rFonts w:ascii="Times New Roman" w:hAnsi="Times New Roman" w:cs="David" w:hint="cs"/>
                <w:color w:val="auto"/>
                <w:sz w:val="28"/>
                <w:szCs w:val="28"/>
                <w:rtl/>
              </w:rPr>
            </w:rPrChange>
          </w:rPr>
          <w:t xml:space="preserve">מהמשכורת בדרגה </w:t>
        </w:r>
      </w:ins>
      <w:ins w:id="596" w:author="Shimon" w:date="2019-07-21T23:49:00Z">
        <w:r w:rsidR="0069391A" w:rsidRPr="0069391A">
          <w:rPr>
            <w:rStyle w:val="emailstyle17"/>
            <w:rFonts w:ascii="Times New Roman" w:hAnsi="Times New Roman" w:cs="David" w:hint="cs"/>
            <w:b/>
            <w:bCs/>
            <w:color w:val="auto"/>
            <w:sz w:val="28"/>
            <w:szCs w:val="28"/>
            <w:rtl/>
            <w:rPrChange w:id="597" w:author="Shimon" w:date="2019-07-21T23:49:00Z">
              <w:rPr>
                <w:rStyle w:val="emailstyle17"/>
                <w:rFonts w:ascii="Times New Roman" w:hAnsi="Times New Roman" w:cs="David" w:hint="cs"/>
                <w:color w:val="auto"/>
                <w:sz w:val="28"/>
                <w:szCs w:val="28"/>
                <w:rtl/>
              </w:rPr>
            </w:rPrChange>
          </w:rPr>
          <w:t>+</w:t>
        </w:r>
      </w:ins>
      <w:ins w:id="598" w:author="Shimon" w:date="2019-07-21T23:48:00Z">
        <w:r w:rsidR="0069391A" w:rsidRPr="0069391A">
          <w:rPr>
            <w:rStyle w:val="emailstyle17"/>
            <w:rFonts w:ascii="Times New Roman" w:hAnsi="Times New Roman" w:cs="David" w:hint="cs"/>
            <w:b/>
            <w:bCs/>
            <w:color w:val="auto"/>
            <w:sz w:val="28"/>
            <w:szCs w:val="28"/>
            <w:rtl/>
            <w:rPrChange w:id="599" w:author="Shimon" w:date="2019-07-21T23:49:00Z">
              <w:rPr>
                <w:rStyle w:val="emailstyle17"/>
                <w:rFonts w:ascii="Times New Roman" w:hAnsi="Times New Roman" w:cs="David" w:hint="cs"/>
                <w:color w:val="auto"/>
                <w:sz w:val="28"/>
                <w:szCs w:val="28"/>
                <w:rtl/>
              </w:rPr>
            </w:rPrChange>
          </w:rPr>
          <w:t>46</w:t>
        </w:r>
      </w:ins>
      <w:ins w:id="600" w:author="Shimon" w:date="2019-07-21T23:49:00Z">
        <w:r w:rsidR="0069391A">
          <w:rPr>
            <w:rStyle w:val="emailstyle17"/>
            <w:rFonts w:ascii="Times New Roman" w:hAnsi="Times New Roman" w:cs="David" w:hint="cs"/>
            <w:color w:val="auto"/>
            <w:sz w:val="28"/>
            <w:szCs w:val="28"/>
            <w:rtl/>
          </w:rPr>
          <w:t xml:space="preserve"> </w:t>
        </w:r>
        <w:r w:rsidR="0069391A" w:rsidRPr="0069391A">
          <w:rPr>
            <w:rStyle w:val="emailstyle17"/>
            <w:rFonts w:ascii="Times New Roman" w:hAnsi="Times New Roman" w:cs="David" w:hint="cs"/>
            <w:color w:val="auto"/>
            <w:sz w:val="24"/>
            <w:rtl/>
            <w:rPrChange w:id="601" w:author="Shimon" w:date="2019-07-21T23:50:00Z">
              <w:rPr>
                <w:rStyle w:val="emailstyle17"/>
                <w:rFonts w:ascii="Times New Roman" w:hAnsi="Times New Roman" w:cs="David" w:hint="cs"/>
                <w:color w:val="auto"/>
                <w:sz w:val="28"/>
                <w:szCs w:val="28"/>
                <w:rtl/>
              </w:rPr>
            </w:rPrChange>
          </w:rPr>
          <w:t>בדירוג המח"ר</w:t>
        </w:r>
      </w:ins>
      <w:ins w:id="602" w:author="Shimon" w:date="2019-07-21T23:51:00Z">
        <w:r w:rsidR="0069391A">
          <w:rPr>
            <w:rStyle w:val="emailstyle17"/>
            <w:rFonts w:ascii="Times New Roman" w:hAnsi="Times New Roman" w:cs="David" w:hint="cs"/>
            <w:color w:val="auto"/>
            <w:sz w:val="24"/>
            <w:rtl/>
          </w:rPr>
          <w:t>.</w:t>
        </w:r>
      </w:ins>
    </w:p>
    <w:p w14:paraId="31DC5F7F" w14:textId="6D54BC35" w:rsidR="00895329" w:rsidRPr="00694BF1" w:rsidRDefault="00435A41" w:rsidP="008130C8">
      <w:pPr>
        <w:pStyle w:val="11"/>
        <w:numPr>
          <w:ilvl w:val="0"/>
          <w:numId w:val="14"/>
        </w:numPr>
        <w:tabs>
          <w:tab w:val="clear" w:pos="1440"/>
          <w:tab w:val="num" w:pos="98"/>
        </w:tabs>
        <w:spacing w:before="0" w:after="240"/>
        <w:ind w:left="522" w:right="357" w:hanging="283"/>
        <w:rPr>
          <w:ins w:id="603" w:author="Shimon" w:date="2019-07-22T00:10:00Z"/>
          <w:rStyle w:val="emailstyle17"/>
          <w:rFonts w:ascii="Times New Roman" w:hAnsi="Times New Roman" w:cs="David"/>
          <w:color w:val="auto"/>
          <w:sz w:val="24"/>
        </w:rPr>
        <w:pPrChange w:id="604" w:author="Shimon" w:date="2019-07-22T12:31:00Z">
          <w:pPr>
            <w:pStyle w:val="11"/>
            <w:numPr>
              <w:numId w:val="14"/>
            </w:numPr>
            <w:tabs>
              <w:tab w:val="num" w:pos="1440"/>
            </w:tabs>
            <w:spacing w:before="0" w:after="240" w:line="360" w:lineRule="auto"/>
            <w:ind w:left="510" w:hanging="425"/>
          </w:pPr>
        </w:pPrChange>
      </w:pPr>
      <w:ins w:id="605" w:author="Shimon" w:date="2019-07-21T23:53:00Z">
        <w:r w:rsidRPr="00694BF1">
          <w:rPr>
            <w:rStyle w:val="emailstyle17"/>
            <w:rFonts w:ascii="Times New Roman" w:hAnsi="Times New Roman" w:cs="David" w:hint="cs"/>
            <w:color w:val="auto"/>
            <w:sz w:val="24"/>
            <w:rtl/>
          </w:rPr>
          <w:t xml:space="preserve"> בפועל משולמות</w:t>
        </w:r>
      </w:ins>
      <w:ins w:id="606" w:author="Shimon" w:date="2019-07-21T23:55:00Z">
        <w:r w:rsidRPr="00694BF1">
          <w:rPr>
            <w:rStyle w:val="emailstyle17"/>
            <w:rFonts w:ascii="Times New Roman" w:hAnsi="Times New Roman" w:cs="David" w:hint="cs"/>
            <w:color w:val="auto"/>
            <w:sz w:val="24"/>
            <w:rtl/>
          </w:rPr>
          <w:t xml:space="preserve"> לתובע</w:t>
        </w:r>
      </w:ins>
      <w:ins w:id="607" w:author="Shimon" w:date="2019-07-21T23:54:00Z">
        <w:r w:rsidRPr="00694BF1">
          <w:rPr>
            <w:rStyle w:val="emailstyle17"/>
            <w:rFonts w:ascii="Times New Roman" w:hAnsi="Times New Roman" w:cs="David" w:hint="cs"/>
            <w:color w:val="auto"/>
            <w:sz w:val="24"/>
            <w:rtl/>
          </w:rPr>
          <w:t xml:space="preserve"> 2 הגימלאות הנ"ל בשיע</w:t>
        </w:r>
      </w:ins>
      <w:ins w:id="608" w:author="Shimon" w:date="2019-07-21T23:55:00Z">
        <w:r w:rsidRPr="00694BF1">
          <w:rPr>
            <w:rStyle w:val="emailstyle17"/>
            <w:rFonts w:ascii="Times New Roman" w:hAnsi="Times New Roman" w:cs="David" w:hint="cs"/>
            <w:color w:val="auto"/>
            <w:sz w:val="24"/>
            <w:rtl/>
          </w:rPr>
          <w:t>ו</w:t>
        </w:r>
      </w:ins>
      <w:ins w:id="609" w:author="Shimon" w:date="2019-07-21T23:54:00Z">
        <w:r w:rsidRPr="00694BF1">
          <w:rPr>
            <w:rStyle w:val="emailstyle17"/>
            <w:rFonts w:ascii="Times New Roman" w:hAnsi="Times New Roman" w:cs="David" w:hint="cs"/>
            <w:color w:val="auto"/>
            <w:sz w:val="24"/>
            <w:rtl/>
          </w:rPr>
          <w:t>רים הבאים</w:t>
        </w:r>
      </w:ins>
      <w:ins w:id="610" w:author="Shimon" w:date="2019-07-21T23:55:00Z">
        <w:r w:rsidRPr="00694BF1">
          <w:rPr>
            <w:rStyle w:val="emailstyle17"/>
            <w:rFonts w:ascii="Times New Roman" w:hAnsi="Times New Roman" w:cs="David" w:hint="cs"/>
            <w:color w:val="auto"/>
            <w:sz w:val="24"/>
            <w:rtl/>
          </w:rPr>
          <w:t>:</w:t>
        </w:r>
      </w:ins>
    </w:p>
    <w:p w14:paraId="12C1B382" w14:textId="12AFC9CF" w:rsidR="00435A41" w:rsidRDefault="00435A41" w:rsidP="00895329">
      <w:pPr>
        <w:pStyle w:val="11"/>
        <w:spacing w:before="0"/>
        <w:ind w:left="98" w:right="357" w:firstLine="283"/>
        <w:rPr>
          <w:rStyle w:val="emailstyle17"/>
          <w:rFonts w:ascii="Times New Roman" w:hAnsi="Times New Roman" w:cs="David"/>
          <w:color w:val="auto"/>
          <w:sz w:val="24"/>
          <w:rtl/>
        </w:rPr>
        <w:pPrChange w:id="611" w:author="Shimon" w:date="2019-07-21T23:55:00Z">
          <w:pPr>
            <w:pStyle w:val="11"/>
            <w:numPr>
              <w:numId w:val="14"/>
            </w:numPr>
            <w:tabs>
              <w:tab w:val="num" w:pos="1440"/>
            </w:tabs>
            <w:spacing w:before="0" w:after="240" w:line="360" w:lineRule="auto"/>
            <w:ind w:left="510" w:hanging="425"/>
          </w:pPr>
        </w:pPrChange>
      </w:pPr>
      <w:ins w:id="612" w:author="Shimon" w:date="2019-07-21T23:55:00Z">
        <w:r w:rsidRPr="00694BF1">
          <w:rPr>
            <w:rStyle w:val="emailstyle17"/>
            <w:rFonts w:ascii="Times New Roman" w:hAnsi="Times New Roman" w:cs="David" w:hint="cs"/>
            <w:b/>
            <w:bCs/>
            <w:color w:val="auto"/>
            <w:sz w:val="24"/>
            <w:rtl/>
            <w:rPrChange w:id="613" w:author="Shimon" w:date="2019-07-23T11:52:00Z">
              <w:rPr>
                <w:rStyle w:val="emailstyle17"/>
                <w:rFonts w:ascii="Times New Roman" w:hAnsi="Times New Roman" w:cs="David" w:hint="cs"/>
                <w:color w:val="auto"/>
                <w:sz w:val="24"/>
                <w:rtl/>
              </w:rPr>
            </w:rPrChange>
          </w:rPr>
          <w:t xml:space="preserve">בגין תקופת העבודה בחוזה: </w:t>
        </w:r>
      </w:ins>
      <w:ins w:id="614" w:author="Shimon" w:date="2019-07-21T23:58:00Z">
        <w:r w:rsidRPr="00694BF1">
          <w:rPr>
            <w:rStyle w:val="emailstyle17"/>
            <w:rFonts w:ascii="Times New Roman" w:hAnsi="Times New Roman" w:cs="David" w:hint="cs"/>
            <w:b/>
            <w:bCs/>
            <w:color w:val="auto"/>
            <w:sz w:val="24"/>
            <w:rtl/>
            <w:rPrChange w:id="615" w:author="Shimon" w:date="2019-07-23T11:52:00Z">
              <w:rPr>
                <w:rStyle w:val="emailstyle17"/>
                <w:rFonts w:ascii="Times New Roman" w:hAnsi="Times New Roman" w:cs="David" w:hint="cs"/>
                <w:color w:val="auto"/>
                <w:sz w:val="24"/>
                <w:rtl/>
              </w:rPr>
            </w:rPrChange>
          </w:rPr>
          <w:t>36.64</w:t>
        </w:r>
      </w:ins>
      <w:ins w:id="616" w:author="Shimon" w:date="2019-07-21T23:59:00Z">
        <w:r w:rsidRPr="00694BF1">
          <w:rPr>
            <w:rStyle w:val="emailstyle17"/>
            <w:rFonts w:ascii="Times New Roman" w:hAnsi="Times New Roman" w:cs="David" w:hint="cs"/>
            <w:b/>
            <w:bCs/>
            <w:color w:val="auto"/>
            <w:sz w:val="24"/>
            <w:rtl/>
            <w:rPrChange w:id="617" w:author="Shimon" w:date="2019-07-23T11:52:00Z">
              <w:rPr>
                <w:rStyle w:val="emailstyle17"/>
                <w:rFonts w:ascii="Times New Roman" w:hAnsi="Times New Roman" w:cs="David" w:hint="cs"/>
                <w:color w:val="auto"/>
                <w:sz w:val="24"/>
                <w:rtl/>
              </w:rPr>
            </w:rPrChange>
          </w:rPr>
          <w:t>%</w:t>
        </w:r>
        <w:r w:rsidRPr="00291522">
          <w:rPr>
            <w:rStyle w:val="emailstyle17"/>
            <w:rFonts w:ascii="Times New Roman" w:hAnsi="Times New Roman" w:cs="David" w:hint="cs"/>
            <w:color w:val="auto"/>
            <w:sz w:val="24"/>
            <w:rtl/>
          </w:rPr>
          <w:t xml:space="preserve"> בלבד (במקום 44.66% כאמור) ממשכורת הקובעת לחוזה</w:t>
        </w:r>
      </w:ins>
      <w:r w:rsidR="007C2E4B">
        <w:rPr>
          <w:rStyle w:val="emailstyle17"/>
          <w:rFonts w:ascii="Times New Roman" w:hAnsi="Times New Roman" w:cs="David" w:hint="cs"/>
          <w:color w:val="auto"/>
          <w:sz w:val="24"/>
          <w:rtl/>
        </w:rPr>
        <w:t>.</w:t>
      </w:r>
    </w:p>
    <w:p w14:paraId="76FC0481" w14:textId="77777777" w:rsidR="00895329" w:rsidRPr="00291522" w:rsidRDefault="00895329" w:rsidP="00895329">
      <w:pPr>
        <w:pStyle w:val="11"/>
        <w:spacing w:before="0"/>
        <w:ind w:left="96" w:right="357" w:firstLine="284"/>
        <w:rPr>
          <w:ins w:id="618" w:author="Shimon" w:date="2019-07-22T00:03:00Z"/>
          <w:rStyle w:val="emailstyle17"/>
          <w:rFonts w:ascii="Times New Roman" w:hAnsi="Times New Roman" w:cs="David"/>
          <w:color w:val="auto"/>
          <w:sz w:val="24"/>
          <w:rtl/>
        </w:rPr>
      </w:pPr>
    </w:p>
    <w:p w14:paraId="56FDCC4A" w14:textId="0887F144" w:rsidR="00365660" w:rsidRDefault="00895329" w:rsidP="00694BF1">
      <w:pPr>
        <w:pStyle w:val="11"/>
        <w:spacing w:before="0" w:after="240"/>
        <w:ind w:left="523" w:right="360" w:hanging="284"/>
        <w:rPr>
          <w:rStyle w:val="emailstyle17"/>
          <w:rFonts w:ascii="Times New Roman" w:hAnsi="Times New Roman" w:cs="David"/>
          <w:color w:val="auto"/>
          <w:sz w:val="24"/>
          <w:rtl/>
        </w:rPr>
        <w:pPrChange w:id="619" w:author="Shimon" w:date="2019-07-23T11:54:00Z">
          <w:pPr>
            <w:pStyle w:val="11"/>
            <w:numPr>
              <w:numId w:val="14"/>
            </w:numPr>
            <w:tabs>
              <w:tab w:val="num" w:pos="1440"/>
            </w:tabs>
            <w:spacing w:before="0" w:after="240" w:line="360" w:lineRule="auto"/>
            <w:ind w:left="510" w:hanging="425"/>
          </w:pPr>
        </w:pPrChange>
      </w:pPr>
      <w:r>
        <w:rPr>
          <w:rStyle w:val="emailstyle17"/>
          <w:rFonts w:ascii="Times New Roman" w:hAnsi="Times New Roman" w:cs="David" w:hint="cs"/>
          <w:color w:val="auto"/>
          <w:sz w:val="24"/>
          <w:rtl/>
        </w:rPr>
        <w:t xml:space="preserve">  </w:t>
      </w:r>
      <w:del w:id="620" w:author="Shimon" w:date="2019-07-23T11:54:00Z">
        <w:r w:rsidDel="00694BF1">
          <w:rPr>
            <w:rStyle w:val="emailstyle17"/>
            <w:rFonts w:ascii="Times New Roman" w:hAnsi="Times New Roman" w:cs="David" w:hint="cs"/>
            <w:color w:val="auto"/>
            <w:sz w:val="24"/>
            <w:rtl/>
          </w:rPr>
          <w:delText xml:space="preserve"> </w:delText>
        </w:r>
      </w:del>
      <w:ins w:id="621" w:author="Shimon" w:date="2019-07-22T00:03:00Z">
        <w:r w:rsidR="00365660" w:rsidRPr="00694BF1">
          <w:rPr>
            <w:rStyle w:val="emailstyle17"/>
            <w:rFonts w:ascii="Times New Roman" w:hAnsi="Times New Roman" w:cs="David" w:hint="cs"/>
            <w:b/>
            <w:bCs/>
            <w:color w:val="auto"/>
            <w:sz w:val="24"/>
            <w:rtl/>
            <w:rPrChange w:id="622" w:author="Shimon" w:date="2019-07-23T11:52:00Z">
              <w:rPr>
                <w:rStyle w:val="emailstyle17"/>
                <w:rFonts w:ascii="Times New Roman" w:hAnsi="Times New Roman" w:cs="David" w:hint="cs"/>
                <w:color w:val="auto"/>
                <w:sz w:val="24"/>
                <w:rtl/>
              </w:rPr>
            </w:rPrChange>
          </w:rPr>
          <w:t xml:space="preserve">בגין </w:t>
        </w:r>
      </w:ins>
      <w:ins w:id="623" w:author="Shimon" w:date="2019-07-22T00:04:00Z">
        <w:r w:rsidR="00365660" w:rsidRPr="00694BF1">
          <w:rPr>
            <w:rStyle w:val="emailstyle17"/>
            <w:rFonts w:ascii="Times New Roman" w:hAnsi="Times New Roman" w:cs="David" w:hint="cs"/>
            <w:b/>
            <w:bCs/>
            <w:color w:val="auto"/>
            <w:sz w:val="24"/>
            <w:rtl/>
            <w:rPrChange w:id="624" w:author="Shimon" w:date="2019-07-23T11:52:00Z">
              <w:rPr>
                <w:rStyle w:val="emailstyle17"/>
                <w:rFonts w:ascii="Times New Roman" w:hAnsi="Times New Roman" w:cs="David" w:hint="cs"/>
                <w:color w:val="auto"/>
                <w:sz w:val="24"/>
                <w:rtl/>
              </w:rPr>
            </w:rPrChange>
          </w:rPr>
          <w:t>תקופת כתב המינוי: 33.36</w:t>
        </w:r>
      </w:ins>
      <w:ins w:id="625" w:author="Shimon" w:date="2019-07-22T00:09:00Z">
        <w:r w:rsidR="00365660" w:rsidRPr="00694BF1">
          <w:rPr>
            <w:rStyle w:val="emailstyle17"/>
            <w:rFonts w:ascii="Times New Roman" w:hAnsi="Times New Roman" w:cs="David" w:hint="cs"/>
            <w:b/>
            <w:bCs/>
            <w:color w:val="auto"/>
            <w:sz w:val="24"/>
            <w:rtl/>
            <w:rPrChange w:id="626" w:author="Shimon" w:date="2019-07-23T11:52:00Z">
              <w:rPr>
                <w:rStyle w:val="emailstyle17"/>
                <w:rFonts w:ascii="Times New Roman" w:hAnsi="Times New Roman" w:cs="David" w:hint="cs"/>
                <w:color w:val="auto"/>
                <w:sz w:val="24"/>
                <w:rtl/>
              </w:rPr>
            </w:rPrChange>
          </w:rPr>
          <w:t>%</w:t>
        </w:r>
        <w:r w:rsidR="00365660">
          <w:rPr>
            <w:rStyle w:val="emailstyle17"/>
            <w:rFonts w:ascii="Times New Roman" w:hAnsi="Times New Roman" w:cs="David" w:hint="cs"/>
            <w:color w:val="auto"/>
            <w:sz w:val="24"/>
            <w:rtl/>
          </w:rPr>
          <w:t xml:space="preserve"> ב</w:t>
        </w:r>
      </w:ins>
      <w:ins w:id="627" w:author="Shimon" w:date="2019-07-22T00:04:00Z">
        <w:r w:rsidR="00365660">
          <w:rPr>
            <w:rStyle w:val="emailstyle17"/>
            <w:rFonts w:ascii="Times New Roman" w:hAnsi="Times New Roman" w:cs="David" w:hint="cs"/>
            <w:color w:val="auto"/>
            <w:sz w:val="24"/>
            <w:rtl/>
          </w:rPr>
          <w:t>לבד (במקום 4</w:t>
        </w:r>
      </w:ins>
      <w:ins w:id="628" w:author="Shimon" w:date="2019-07-22T00:05:00Z">
        <w:r w:rsidR="00365660">
          <w:rPr>
            <w:rStyle w:val="emailstyle17"/>
            <w:rFonts w:ascii="Times New Roman" w:hAnsi="Times New Roman" w:cs="David" w:hint="cs"/>
            <w:color w:val="auto"/>
            <w:sz w:val="24"/>
            <w:rtl/>
          </w:rPr>
          <w:t>0.66%) ממשכורת</w:t>
        </w:r>
        <w:r w:rsidR="00694BF1">
          <w:rPr>
            <w:rStyle w:val="emailstyle17"/>
            <w:rFonts w:ascii="Times New Roman" w:hAnsi="Times New Roman" w:cs="David" w:hint="cs"/>
            <w:color w:val="auto"/>
            <w:sz w:val="24"/>
            <w:rtl/>
          </w:rPr>
          <w:t xml:space="preserve"> </w:t>
        </w:r>
        <w:r w:rsidR="00365660">
          <w:rPr>
            <w:rStyle w:val="emailstyle17"/>
            <w:rFonts w:ascii="Times New Roman" w:hAnsi="Times New Roman" w:cs="David" w:hint="cs"/>
            <w:color w:val="auto"/>
            <w:sz w:val="24"/>
            <w:rtl/>
          </w:rPr>
          <w:t>דרגה</w:t>
        </w:r>
      </w:ins>
      <w:ins w:id="629" w:author="Shimon" w:date="2019-07-22T00:06:00Z">
        <w:r w:rsidR="00365660">
          <w:rPr>
            <w:rStyle w:val="emailstyle17"/>
            <w:rFonts w:ascii="Times New Roman" w:hAnsi="Times New Roman" w:cs="David" w:hint="cs"/>
            <w:color w:val="auto"/>
            <w:sz w:val="24"/>
            <w:rtl/>
          </w:rPr>
          <w:t xml:space="preserve"> +</w:t>
        </w:r>
      </w:ins>
      <w:ins w:id="630" w:author="Shimon" w:date="2019-07-22T00:05:00Z">
        <w:r w:rsidR="00365660">
          <w:rPr>
            <w:rStyle w:val="emailstyle17"/>
            <w:rFonts w:ascii="Times New Roman" w:hAnsi="Times New Roman" w:cs="David" w:hint="cs"/>
            <w:color w:val="auto"/>
            <w:sz w:val="24"/>
            <w:rtl/>
          </w:rPr>
          <w:t xml:space="preserve">44 (במקום </w:t>
        </w:r>
      </w:ins>
      <w:ins w:id="631" w:author="Shimon" w:date="2019-07-22T00:06:00Z">
        <w:r w:rsidR="00365660">
          <w:rPr>
            <w:rStyle w:val="emailstyle17"/>
            <w:rFonts w:ascii="Times New Roman" w:hAnsi="Times New Roman" w:cs="David" w:hint="cs"/>
            <w:color w:val="auto"/>
            <w:sz w:val="24"/>
            <w:rtl/>
          </w:rPr>
          <w:t>+</w:t>
        </w:r>
      </w:ins>
      <w:ins w:id="632" w:author="Shimon" w:date="2019-07-22T00:05:00Z">
        <w:r w:rsidR="00365660">
          <w:rPr>
            <w:rStyle w:val="emailstyle17"/>
            <w:rFonts w:ascii="Times New Roman" w:hAnsi="Times New Roman" w:cs="David" w:hint="cs"/>
            <w:color w:val="auto"/>
            <w:sz w:val="24"/>
            <w:rtl/>
          </w:rPr>
          <w:t>46</w:t>
        </w:r>
      </w:ins>
      <w:ins w:id="633" w:author="Shimon" w:date="2019-07-22T00:07:00Z">
        <w:r w:rsidR="00365660">
          <w:rPr>
            <w:rStyle w:val="emailstyle17"/>
            <w:rFonts w:ascii="Times New Roman" w:hAnsi="Times New Roman" w:cs="David" w:hint="cs"/>
            <w:color w:val="auto"/>
            <w:sz w:val="24"/>
            <w:rtl/>
          </w:rPr>
          <w:t>)</w:t>
        </w:r>
      </w:ins>
    </w:p>
    <w:p w14:paraId="581205FE" w14:textId="7D8979DB" w:rsidR="007C2E4B" w:rsidRPr="00B314F0" w:rsidRDefault="008130C8" w:rsidP="00A87DBF">
      <w:pPr>
        <w:pStyle w:val="11"/>
        <w:spacing w:before="0" w:after="240"/>
        <w:ind w:left="523" w:right="360" w:hanging="284"/>
        <w:rPr>
          <w:ins w:id="634" w:author="Shimon" w:date="2019-07-22T00:00:00Z"/>
          <w:rStyle w:val="emailstyle17"/>
          <w:rFonts w:ascii="Times New Roman" w:hAnsi="Times New Roman" w:cs="David"/>
          <w:color w:val="auto"/>
          <w:sz w:val="24"/>
          <w:u w:val="single"/>
          <w:rtl/>
          <w:rPrChange w:id="635" w:author="Shimon" w:date="2019-07-22T13:32:00Z">
            <w:rPr>
              <w:ins w:id="636" w:author="Shimon" w:date="2019-07-22T00:00:00Z"/>
              <w:rStyle w:val="emailstyle17"/>
              <w:rFonts w:ascii="Times New Roman" w:hAnsi="Times New Roman" w:cs="David"/>
              <w:color w:val="auto"/>
              <w:sz w:val="24"/>
              <w:rtl/>
            </w:rPr>
          </w:rPrChange>
        </w:rPr>
        <w:pPrChange w:id="637" w:author="Shimon" w:date="2019-07-23T14:40:00Z">
          <w:pPr>
            <w:pStyle w:val="11"/>
            <w:numPr>
              <w:numId w:val="14"/>
            </w:numPr>
            <w:tabs>
              <w:tab w:val="num" w:pos="1440"/>
            </w:tabs>
            <w:spacing w:before="0" w:after="240" w:line="360" w:lineRule="auto"/>
            <w:ind w:left="510" w:hanging="425"/>
          </w:pPr>
        </w:pPrChange>
      </w:pPr>
      <w:ins w:id="638" w:author="Shimon" w:date="2019-07-23T11:59:00Z">
        <w:r>
          <w:rPr>
            <w:rStyle w:val="emailstyle17"/>
            <w:rFonts w:ascii="Times New Roman" w:hAnsi="Times New Roman" w:cs="David" w:hint="cs"/>
            <w:color w:val="auto"/>
            <w:sz w:val="24"/>
            <w:rtl/>
          </w:rPr>
          <w:t>רצ"ב</w:t>
        </w:r>
      </w:ins>
      <w:r w:rsidR="00895329">
        <w:rPr>
          <w:rStyle w:val="emailstyle17"/>
          <w:rFonts w:ascii="Times New Roman" w:hAnsi="Times New Roman" w:cs="David" w:hint="cs"/>
          <w:color w:val="auto"/>
          <w:sz w:val="24"/>
          <w:rtl/>
        </w:rPr>
        <w:t xml:space="preserve"> </w:t>
      </w:r>
      <w:ins w:id="639" w:author="Shimon" w:date="2019-07-22T12:34:00Z">
        <w:r w:rsidR="00895329">
          <w:rPr>
            <w:rStyle w:val="emailstyle17"/>
            <w:rFonts w:ascii="Times New Roman" w:hAnsi="Times New Roman" w:cs="David" w:hint="cs"/>
            <w:color w:val="auto"/>
            <w:sz w:val="24"/>
            <w:rtl/>
          </w:rPr>
          <w:t xml:space="preserve">תלוש גימלא </w:t>
        </w:r>
      </w:ins>
      <w:ins w:id="640" w:author="Shimon" w:date="2019-07-23T14:40:00Z">
        <w:r w:rsidR="00A87DBF">
          <w:rPr>
            <w:rStyle w:val="emailstyle17"/>
            <w:rFonts w:ascii="Times New Roman" w:hAnsi="Times New Roman" w:cs="David" w:hint="cs"/>
            <w:color w:val="auto"/>
            <w:sz w:val="24"/>
            <w:rtl/>
          </w:rPr>
          <w:t xml:space="preserve">לדוגמה </w:t>
        </w:r>
      </w:ins>
      <w:r w:rsidR="00A651E6">
        <w:rPr>
          <w:rStyle w:val="emailstyle17"/>
          <w:rFonts w:ascii="Times New Roman" w:hAnsi="Times New Roman" w:cs="David" w:hint="cs"/>
          <w:color w:val="auto"/>
          <w:sz w:val="24"/>
          <w:rtl/>
        </w:rPr>
        <w:t>(של חודש מאי 2019)</w:t>
      </w:r>
      <w:del w:id="641" w:author="Shimon" w:date="2019-07-23T14:40:00Z">
        <w:r w:rsidR="00A651E6" w:rsidDel="00A87DBF">
          <w:rPr>
            <w:rStyle w:val="emailstyle17"/>
            <w:rFonts w:ascii="Times New Roman" w:hAnsi="Times New Roman" w:cs="David" w:hint="cs"/>
            <w:color w:val="auto"/>
            <w:sz w:val="24"/>
            <w:rtl/>
          </w:rPr>
          <w:delText xml:space="preserve"> </w:delText>
        </w:r>
      </w:del>
      <w:ins w:id="642" w:author="Shimon" w:date="2019-07-22T12:35:00Z">
        <w:r w:rsidR="00895329">
          <w:rPr>
            <w:rStyle w:val="emailstyle17"/>
            <w:rFonts w:ascii="Times New Roman" w:hAnsi="Times New Roman" w:cs="David" w:hint="cs"/>
            <w:color w:val="auto"/>
            <w:sz w:val="24"/>
            <w:rtl/>
          </w:rPr>
          <w:t>, המפרט את שיעורי הגימלה (באחוזים) ואת סכומי הגימלה לכל אחד מתקופות העבודה</w:t>
        </w:r>
      </w:ins>
      <w:ins w:id="643" w:author="Shimon" w:date="2019-07-22T12:36:00Z">
        <w:r w:rsidR="00895329">
          <w:rPr>
            <w:rStyle w:val="emailstyle17"/>
            <w:rFonts w:ascii="Times New Roman" w:hAnsi="Times New Roman" w:cs="David" w:hint="cs"/>
            <w:color w:val="auto"/>
            <w:sz w:val="24"/>
            <w:rtl/>
          </w:rPr>
          <w:t xml:space="preserve"> (חוזה/כתב מינוי)</w:t>
        </w:r>
      </w:ins>
      <w:ins w:id="644" w:author="Shimon" w:date="2019-07-22T12:35:00Z">
        <w:r w:rsidR="00B314F0">
          <w:rPr>
            <w:rStyle w:val="emailstyle17"/>
            <w:rFonts w:ascii="Times New Roman" w:hAnsi="Times New Roman" w:cs="David" w:hint="cs"/>
            <w:color w:val="auto"/>
            <w:sz w:val="24"/>
            <w:rtl/>
          </w:rPr>
          <w:t xml:space="preserve"> בנפרד</w:t>
        </w:r>
      </w:ins>
      <w:ins w:id="645" w:author="Shimon" w:date="2019-07-22T13:31:00Z">
        <w:r w:rsidR="00B314F0">
          <w:rPr>
            <w:rStyle w:val="emailstyle17"/>
            <w:rFonts w:ascii="Times New Roman" w:hAnsi="Times New Roman" w:cs="David" w:hint="cs"/>
            <w:color w:val="auto"/>
            <w:sz w:val="24"/>
            <w:rtl/>
          </w:rPr>
          <w:t xml:space="preserve">, </w:t>
        </w:r>
      </w:ins>
      <w:ins w:id="646" w:author="Shimon" w:date="2019-07-22T13:32:00Z">
        <w:r w:rsidR="00B314F0">
          <w:rPr>
            <w:rStyle w:val="emailstyle17"/>
            <w:rFonts w:ascii="Times New Roman" w:hAnsi="Times New Roman" w:cs="David" w:hint="cs"/>
            <w:color w:val="auto"/>
            <w:sz w:val="24"/>
            <w:rtl/>
          </w:rPr>
          <w:t xml:space="preserve">מסומנים </w:t>
        </w:r>
        <w:r w:rsidR="00B314F0" w:rsidRPr="00B314F0">
          <w:rPr>
            <w:rStyle w:val="emailstyle17"/>
            <w:rFonts w:ascii="Times New Roman" w:hAnsi="Times New Roman" w:cs="David" w:hint="cs"/>
            <w:color w:val="auto"/>
            <w:sz w:val="24"/>
            <w:u w:val="single"/>
            <w:rtl/>
            <w:rPrChange w:id="647" w:author="Shimon" w:date="2019-07-22T13:32:00Z">
              <w:rPr>
                <w:rStyle w:val="emailstyle17"/>
                <w:rFonts w:ascii="Times New Roman" w:hAnsi="Times New Roman" w:cs="David" w:hint="cs"/>
                <w:color w:val="auto"/>
                <w:sz w:val="24"/>
                <w:rtl/>
              </w:rPr>
            </w:rPrChange>
          </w:rPr>
          <w:t>כנספחים</w:t>
        </w:r>
        <w:r w:rsidR="00B314F0">
          <w:rPr>
            <w:rStyle w:val="emailstyle17"/>
            <w:rFonts w:ascii="Times New Roman" w:hAnsi="Times New Roman" w:cs="David" w:hint="cs"/>
            <w:color w:val="auto"/>
            <w:sz w:val="24"/>
            <w:u w:val="single"/>
            <w:rtl/>
          </w:rPr>
          <w:t xml:space="preserve">     .</w:t>
        </w:r>
        <w:r w:rsidR="00B314F0" w:rsidRPr="00B314F0">
          <w:rPr>
            <w:rStyle w:val="emailstyle17"/>
            <w:rFonts w:ascii="Times New Roman" w:hAnsi="Times New Roman" w:cs="David" w:hint="cs"/>
            <w:color w:val="auto"/>
            <w:sz w:val="24"/>
            <w:u w:val="single"/>
            <w:rtl/>
            <w:rPrChange w:id="648" w:author="Shimon" w:date="2019-07-22T13:32:00Z">
              <w:rPr>
                <w:rStyle w:val="emailstyle17"/>
                <w:rFonts w:ascii="Times New Roman" w:hAnsi="Times New Roman" w:cs="David" w:hint="cs"/>
                <w:color w:val="auto"/>
                <w:sz w:val="24"/>
                <w:rtl/>
              </w:rPr>
            </w:rPrChange>
          </w:rPr>
          <w:t xml:space="preserve"> </w:t>
        </w:r>
      </w:ins>
    </w:p>
    <w:p w14:paraId="007855D2" w14:textId="014B2A6E" w:rsidR="00506C84" w:rsidDel="00291522" w:rsidRDefault="00CC48AF" w:rsidP="00794A53">
      <w:pPr>
        <w:pStyle w:val="11"/>
        <w:spacing w:before="0" w:after="240" w:line="360" w:lineRule="auto"/>
        <w:ind w:right="360" w:firstLine="0"/>
        <w:rPr>
          <w:del w:id="649" w:author="Shimon" w:date="2019-07-21T23:39:00Z"/>
          <w:rStyle w:val="emailstyle17"/>
          <w:rFonts w:ascii="Times New Roman" w:hAnsi="Times New Roman" w:cs="David"/>
          <w:b/>
          <w:bCs/>
          <w:color w:val="auto"/>
          <w:szCs w:val="28"/>
          <w:u w:val="single"/>
          <w:rtl/>
        </w:rPr>
        <w:pPrChange w:id="650" w:author="Shimon" w:date="2019-07-21T23:31:00Z">
          <w:pPr>
            <w:pStyle w:val="11"/>
            <w:numPr>
              <w:numId w:val="14"/>
            </w:numPr>
            <w:tabs>
              <w:tab w:val="num" w:pos="1440"/>
            </w:tabs>
            <w:spacing w:before="0" w:after="240" w:line="360" w:lineRule="auto"/>
            <w:ind w:left="510" w:hanging="425"/>
          </w:pPr>
        </w:pPrChange>
      </w:pPr>
      <w:del w:id="651" w:author="Shimon" w:date="2019-07-21T23:26:00Z">
        <w:r w:rsidRPr="0069391A" w:rsidDel="00794A53">
          <w:rPr>
            <w:rStyle w:val="emailstyle17"/>
            <w:rFonts w:ascii="Times New Roman" w:hAnsi="Times New Roman" w:cs="David" w:hint="cs"/>
            <w:color w:val="auto"/>
            <w:sz w:val="28"/>
            <w:szCs w:val="28"/>
            <w:rtl/>
            <w:rPrChange w:id="652" w:author="Shimon" w:date="2019-07-21T23:46:00Z">
              <w:rPr>
                <w:rStyle w:val="emailstyle17"/>
                <w:rFonts w:ascii="Times New Roman" w:hAnsi="Times New Roman" w:cs="David" w:hint="cs"/>
                <w:color w:val="auto"/>
                <w:rtl/>
              </w:rPr>
            </w:rPrChange>
          </w:rPr>
          <w:delText>ע</w:delText>
        </w:r>
        <w:r w:rsidRPr="00291522" w:rsidDel="00794A53">
          <w:rPr>
            <w:rStyle w:val="emailstyle17"/>
            <w:rFonts w:ascii="Times New Roman" w:hAnsi="Times New Roman" w:cs="David" w:hint="cs"/>
            <w:color w:val="auto"/>
            <w:rtl/>
          </w:rPr>
          <w:delText xml:space="preserve">ל פי </w:delText>
        </w:r>
      </w:del>
      <w:del w:id="653" w:author="Shimon" w:date="2019-07-21T23:39:00Z">
        <w:r w:rsidRPr="00291522" w:rsidDel="005D0CE5">
          <w:rPr>
            <w:rStyle w:val="emailstyle17"/>
            <w:rFonts w:ascii="Times New Roman" w:hAnsi="Times New Roman" w:cs="David" w:hint="cs"/>
            <w:color w:val="auto"/>
            <w:rtl/>
          </w:rPr>
          <w:delText xml:space="preserve">דין, בשל </w:delText>
        </w:r>
      </w:del>
      <w:del w:id="654" w:author="Shimon" w:date="2019-07-21T22:52:00Z">
        <w:r w:rsidRPr="00291522" w:rsidDel="00D26EA4">
          <w:rPr>
            <w:rStyle w:val="emailstyle17"/>
            <w:rFonts w:ascii="Times New Roman" w:hAnsi="Times New Roman" w:cs="David" w:hint="cs"/>
            <w:color w:val="auto"/>
            <w:rtl/>
          </w:rPr>
          <w:delText xml:space="preserve">שתי </w:delText>
        </w:r>
      </w:del>
      <w:del w:id="655" w:author="Shimon" w:date="2019-07-21T23:39:00Z">
        <w:r w:rsidRPr="00291522" w:rsidDel="005D0CE5">
          <w:rPr>
            <w:rStyle w:val="emailstyle17"/>
            <w:rFonts w:ascii="Times New Roman" w:hAnsi="Times New Roman" w:cs="David" w:hint="cs"/>
            <w:color w:val="auto"/>
            <w:rtl/>
          </w:rPr>
          <w:delText xml:space="preserve">סיבות: </w:delText>
        </w:r>
        <w:r w:rsidRPr="00291522" w:rsidDel="005D0CE5">
          <w:rPr>
            <w:rStyle w:val="emailstyle17"/>
            <w:rFonts w:ascii="Times New Roman" w:hAnsi="Times New Roman" w:cs="David" w:hint="cs"/>
            <w:color w:val="auto"/>
            <w:u w:val="single"/>
            <w:rtl/>
          </w:rPr>
          <w:delText>האחת</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r w:rsidR="004E3ABC" w:rsidRPr="00291522" w:rsidDel="005D0CE5">
          <w:rPr>
            <w:rStyle w:val="emailstyle17"/>
            <w:rFonts w:ascii="Times New Roman" w:hAnsi="Times New Roman" w:cs="David" w:hint="cs"/>
            <w:color w:val="auto"/>
            <w:rtl/>
          </w:rPr>
          <w:delText>טעות בדרגת הפרישה לפיה מחושבת משכורתו הקובעת</w:delText>
        </w:r>
        <w:r w:rsidR="00B67C81" w:rsidRPr="00291522" w:rsidDel="005D0CE5">
          <w:rPr>
            <w:rStyle w:val="emailstyle17"/>
            <w:rFonts w:ascii="Times New Roman" w:hAnsi="Times New Roman" w:cs="David" w:hint="cs"/>
            <w:color w:val="auto"/>
            <w:rtl/>
          </w:rPr>
          <w:delText xml:space="preserve"> ביחס לתקופה שבה עבד </w:delText>
        </w:r>
      </w:del>
      <w:del w:id="656" w:author="Shimon" w:date="2019-07-21T22:51:00Z">
        <w:r w:rsidR="00B67C81" w:rsidRPr="00291522" w:rsidDel="002A5FA6">
          <w:rPr>
            <w:rStyle w:val="emailstyle17"/>
            <w:rFonts w:ascii="Times New Roman" w:hAnsi="Times New Roman" w:cs="David" w:hint="cs"/>
            <w:color w:val="auto"/>
            <w:rtl/>
          </w:rPr>
          <w:delText xml:space="preserve">בדירוג </w:delText>
        </w:r>
        <w:r w:rsidR="00B67C81" w:rsidRPr="00291522" w:rsidDel="002A5FA6">
          <w:rPr>
            <w:rStyle w:val="emailstyle17"/>
            <w:rFonts w:ascii="Times New Roman" w:hAnsi="Times New Roman" w:cs="David"/>
            <w:color w:val="auto"/>
            <w:rtl/>
          </w:rPr>
          <w:delText>-</w:delText>
        </w:r>
        <w:r w:rsidR="00B67C81" w:rsidRPr="00291522" w:rsidDel="002A5FA6">
          <w:rPr>
            <w:rStyle w:val="emailstyle17"/>
            <w:rFonts w:ascii="Times New Roman" w:hAnsi="Times New Roman" w:cs="David" w:hint="cs"/>
            <w:color w:val="auto"/>
            <w:rtl/>
          </w:rPr>
          <w:delText xml:space="preserve"> דרגה</w:delText>
        </w:r>
      </w:del>
      <w:del w:id="657" w:author="Shimon" w:date="2019-07-21T23:39:00Z">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hint="cs"/>
            <w:color w:val="auto"/>
            <w:u w:val="single"/>
            <w:rtl/>
          </w:rPr>
          <w:delText>והשנייה</w:delText>
        </w:r>
        <w:r w:rsidRPr="00291522" w:rsidDel="005D0CE5">
          <w:rPr>
            <w:rStyle w:val="emailstyle17"/>
            <w:rFonts w:ascii="Times New Roman" w:hAnsi="Times New Roman" w:cs="David" w:hint="cs"/>
            <w:color w:val="auto"/>
            <w:rtl/>
          </w:rPr>
          <w:delText xml:space="preserve"> </w:delText>
        </w:r>
        <w:r w:rsidRPr="00291522" w:rsidDel="005D0CE5">
          <w:rPr>
            <w:rStyle w:val="emailstyle17"/>
            <w:rFonts w:ascii="Times New Roman" w:hAnsi="Times New Roman" w:cs="David"/>
            <w:color w:val="auto"/>
            <w:rtl/>
          </w:rPr>
          <w:delText>–</w:delText>
        </w:r>
        <w:r w:rsidRPr="00291522" w:rsidDel="005D0CE5">
          <w:rPr>
            <w:rStyle w:val="emailstyle17"/>
            <w:rFonts w:ascii="Times New Roman" w:hAnsi="Times New Roman" w:cs="David" w:hint="cs"/>
            <w:color w:val="auto"/>
            <w:rtl/>
          </w:rPr>
          <w:delText xml:space="preserve"> </w:delText>
        </w:r>
      </w:del>
      <w:del w:id="658" w:author="Shimon" w:date="2019-07-21T22:53:00Z">
        <w:r w:rsidRPr="00291522" w:rsidDel="00D26EA4">
          <w:rPr>
            <w:rStyle w:val="emailstyle17"/>
            <w:rFonts w:ascii="Times New Roman" w:hAnsi="Times New Roman" w:cs="David" w:hint="cs"/>
            <w:color w:val="auto"/>
            <w:rtl/>
          </w:rPr>
          <w:delText xml:space="preserve">חישוב </w:delText>
        </w:r>
      </w:del>
      <w:del w:id="659" w:author="Shimon" w:date="2019-07-21T23:39:00Z">
        <w:r w:rsidR="00D26EA4" w:rsidRPr="00291522" w:rsidDel="005D0CE5">
          <w:rPr>
            <w:rStyle w:val="emailstyle17"/>
            <w:rFonts w:ascii="Times New Roman" w:hAnsi="Times New Roman" w:cs="David" w:hint="cs"/>
            <w:color w:val="auto"/>
            <w:rtl/>
          </w:rPr>
          <w:delText>שגוי של</w:delText>
        </w:r>
      </w:del>
      <w:del w:id="660" w:author="Shimon" w:date="2019-07-21T22:52:00Z">
        <w:r w:rsidRPr="00291522" w:rsidDel="002A5FA6">
          <w:rPr>
            <w:rStyle w:val="emailstyle17"/>
            <w:rFonts w:ascii="Times New Roman" w:hAnsi="Times New Roman" w:cs="David" w:hint="cs"/>
            <w:color w:val="auto"/>
            <w:rtl/>
          </w:rPr>
          <w:delText xml:space="preserve"> </w:delText>
        </w:r>
      </w:del>
      <w:del w:id="661" w:author="Shimon" w:date="2019-07-21T23:39:00Z">
        <w:r w:rsidRPr="00291522" w:rsidDel="005D0CE5">
          <w:rPr>
            <w:rStyle w:val="emailstyle17"/>
            <w:rFonts w:ascii="Times New Roman" w:hAnsi="Times New Roman" w:cs="David" w:hint="cs"/>
            <w:color w:val="auto"/>
            <w:rtl/>
          </w:rPr>
          <w:delText xml:space="preserve">המשכורת הקובעת </w:delText>
        </w:r>
      </w:del>
      <w:del w:id="662" w:author="Shimon" w:date="2019-07-21T22:54:00Z">
        <w:r w:rsidRPr="00291522" w:rsidDel="00D26EA4">
          <w:rPr>
            <w:rStyle w:val="emailstyle17"/>
            <w:rFonts w:ascii="Times New Roman" w:hAnsi="Times New Roman" w:cs="David" w:hint="cs"/>
            <w:color w:val="auto"/>
            <w:rtl/>
          </w:rPr>
          <w:delText>בשל שיטת חישוב שגויה</w:delText>
        </w:r>
      </w:del>
      <w:del w:id="663" w:author="Shimon" w:date="2019-07-21T23:39:00Z">
        <w:r w:rsidR="00B67C81" w:rsidRPr="00291522" w:rsidDel="005D0CE5">
          <w:rPr>
            <w:rStyle w:val="emailstyle17"/>
            <w:rFonts w:ascii="Times New Roman" w:hAnsi="Times New Roman" w:cs="David" w:hint="cs"/>
            <w:color w:val="auto"/>
            <w:rtl/>
          </w:rPr>
          <w:delText>, המתעלמת מהחוזה המחייב בין הצדדים.</w:delText>
        </w:r>
      </w:del>
    </w:p>
    <w:p w14:paraId="629185E8" w14:textId="77777777" w:rsidR="008C395C" w:rsidRPr="008C395C" w:rsidRDefault="00291522" w:rsidP="008C395C">
      <w:pPr>
        <w:pStyle w:val="11"/>
        <w:numPr>
          <w:ilvl w:val="0"/>
          <w:numId w:val="14"/>
        </w:numPr>
        <w:tabs>
          <w:tab w:val="clear" w:pos="1440"/>
          <w:tab w:val="num" w:pos="523"/>
        </w:tabs>
        <w:spacing w:before="0" w:line="360" w:lineRule="auto"/>
        <w:ind w:left="380" w:right="357" w:hanging="357"/>
        <w:rPr>
          <w:ins w:id="664" w:author="Shimon" w:date="2019-07-23T12:09:00Z"/>
          <w:rStyle w:val="emailstyle17"/>
          <w:rFonts w:ascii="Times New Roman" w:hAnsi="Times New Roman" w:cs="David"/>
          <w:b/>
          <w:bCs/>
          <w:color w:val="auto"/>
          <w:szCs w:val="28"/>
          <w:u w:val="single"/>
          <w:rPrChange w:id="665" w:author="Shimon" w:date="2019-07-23T12:09:00Z">
            <w:rPr>
              <w:ins w:id="666" w:author="Shimon" w:date="2019-07-23T12:09:00Z"/>
              <w:rStyle w:val="emailstyle17"/>
              <w:rFonts w:ascii="Times New Roman" w:hAnsi="Times New Roman" w:cs="David"/>
              <w:color w:val="auto"/>
              <w:sz w:val="24"/>
              <w:rtl/>
            </w:rPr>
          </w:rPrChange>
        </w:rPr>
        <w:pPrChange w:id="667" w:author="Shimon" w:date="2019-07-23T12:08:00Z">
          <w:pPr>
            <w:pStyle w:val="11"/>
            <w:numPr>
              <w:numId w:val="14"/>
            </w:numPr>
            <w:tabs>
              <w:tab w:val="num" w:pos="1440"/>
            </w:tabs>
            <w:spacing w:before="0" w:after="240" w:line="360" w:lineRule="auto"/>
            <w:ind w:left="510" w:hanging="425"/>
          </w:pPr>
        </w:pPrChange>
      </w:pPr>
      <w:ins w:id="668" w:author="Shimon" w:date="2019-07-22T12:41:00Z">
        <w:r>
          <w:rPr>
            <w:rStyle w:val="emailstyle17"/>
            <w:rFonts w:ascii="Times New Roman" w:hAnsi="Times New Roman" w:cs="David" w:hint="cs"/>
            <w:color w:val="auto"/>
            <w:sz w:val="24"/>
            <w:rtl/>
          </w:rPr>
          <w:t xml:space="preserve">מיד לאחר </w:t>
        </w:r>
      </w:ins>
      <w:ins w:id="669" w:author="Shimon" w:date="2019-07-22T12:42:00Z">
        <w:r>
          <w:rPr>
            <w:rStyle w:val="emailstyle17"/>
            <w:rFonts w:ascii="Times New Roman" w:hAnsi="Times New Roman" w:cs="David" w:hint="cs"/>
            <w:color w:val="auto"/>
            <w:sz w:val="24"/>
            <w:rtl/>
          </w:rPr>
          <w:t>שנודע לתובע על הפער בין</w:t>
        </w:r>
      </w:ins>
      <w:ins w:id="670" w:author="Shimon" w:date="2019-07-22T12:43:00Z">
        <w:r>
          <w:rPr>
            <w:rStyle w:val="emailstyle17"/>
            <w:rFonts w:ascii="Times New Roman" w:hAnsi="Times New Roman" w:cs="David" w:hint="cs"/>
            <w:color w:val="auto"/>
            <w:sz w:val="24"/>
            <w:rtl/>
          </w:rPr>
          <w:t xml:space="preserve"> הגימל</w:t>
        </w:r>
      </w:ins>
      <w:ins w:id="671" w:author="Shimon" w:date="2019-07-22T12:44:00Z">
        <w:r>
          <w:rPr>
            <w:rStyle w:val="emailstyle17"/>
            <w:rFonts w:ascii="Times New Roman" w:hAnsi="Times New Roman" w:cs="David" w:hint="cs"/>
            <w:color w:val="auto"/>
            <w:sz w:val="24"/>
            <w:rtl/>
          </w:rPr>
          <w:t>אות</w:t>
        </w:r>
      </w:ins>
      <w:ins w:id="672" w:author="Shimon" w:date="2019-07-22T12:43:00Z">
        <w:r>
          <w:rPr>
            <w:rStyle w:val="emailstyle17"/>
            <w:rFonts w:ascii="Times New Roman" w:hAnsi="Times New Roman" w:cs="David" w:hint="cs"/>
            <w:color w:val="auto"/>
            <w:sz w:val="24"/>
            <w:rtl/>
          </w:rPr>
          <w:t xml:space="preserve"> שאושר</w:t>
        </w:r>
      </w:ins>
      <w:ins w:id="673" w:author="Shimon" w:date="2019-07-22T12:44:00Z">
        <w:r>
          <w:rPr>
            <w:rStyle w:val="emailstyle17"/>
            <w:rFonts w:ascii="Times New Roman" w:hAnsi="Times New Roman" w:cs="David" w:hint="cs"/>
            <w:color w:val="auto"/>
            <w:sz w:val="24"/>
            <w:rtl/>
          </w:rPr>
          <w:t>ו</w:t>
        </w:r>
      </w:ins>
      <w:ins w:id="674" w:author="Shimon" w:date="2019-07-22T12:43:00Z">
        <w:r>
          <w:rPr>
            <w:rStyle w:val="emailstyle17"/>
            <w:rFonts w:ascii="Times New Roman" w:hAnsi="Times New Roman" w:cs="David" w:hint="cs"/>
            <w:color w:val="auto"/>
            <w:sz w:val="24"/>
            <w:rtl/>
          </w:rPr>
          <w:t xml:space="preserve"> </w:t>
        </w:r>
      </w:ins>
      <w:ins w:id="675" w:author="Shimon" w:date="2019-07-22T13:37:00Z">
        <w:r w:rsidR="00E26AE7">
          <w:rPr>
            <w:rStyle w:val="emailstyle17"/>
            <w:rFonts w:ascii="Times New Roman" w:hAnsi="Times New Roman" w:cs="David" w:hint="cs"/>
            <w:color w:val="auto"/>
            <w:sz w:val="24"/>
            <w:rtl/>
          </w:rPr>
          <w:t>ו</w:t>
        </w:r>
      </w:ins>
      <w:ins w:id="676" w:author="Shimon" w:date="2019-07-22T12:43:00Z">
        <w:r>
          <w:rPr>
            <w:rStyle w:val="emailstyle17"/>
            <w:rFonts w:ascii="Times New Roman" w:hAnsi="Times New Roman" w:cs="David" w:hint="cs"/>
            <w:color w:val="auto"/>
            <w:sz w:val="24"/>
            <w:rtl/>
          </w:rPr>
          <w:t>המשולמ</w:t>
        </w:r>
      </w:ins>
      <w:ins w:id="677" w:author="Shimon" w:date="2019-07-22T12:44:00Z">
        <w:r>
          <w:rPr>
            <w:rStyle w:val="emailstyle17"/>
            <w:rFonts w:ascii="Times New Roman" w:hAnsi="Times New Roman" w:cs="David" w:hint="cs"/>
            <w:color w:val="auto"/>
            <w:sz w:val="24"/>
            <w:rtl/>
          </w:rPr>
          <w:t>ו</w:t>
        </w:r>
      </w:ins>
      <w:ins w:id="678" w:author="Shimon" w:date="2019-07-22T12:43:00Z">
        <w:r>
          <w:rPr>
            <w:rStyle w:val="emailstyle17"/>
            <w:rFonts w:ascii="Times New Roman" w:hAnsi="Times New Roman" w:cs="David" w:hint="cs"/>
            <w:color w:val="auto"/>
            <w:sz w:val="24"/>
            <w:rtl/>
          </w:rPr>
          <w:t xml:space="preserve">ת לו </w:t>
        </w:r>
      </w:ins>
      <w:ins w:id="679" w:author="Shimon" w:date="2019-07-22T12:44:00Z">
        <w:r>
          <w:rPr>
            <w:rStyle w:val="emailstyle17"/>
            <w:rFonts w:ascii="Times New Roman" w:hAnsi="Times New Roman" w:cs="David" w:hint="cs"/>
            <w:color w:val="auto"/>
            <w:sz w:val="24"/>
            <w:rtl/>
          </w:rPr>
          <w:t xml:space="preserve">לבין הסכומים המגיעים לו ע"פ החוזה, </w:t>
        </w:r>
      </w:ins>
      <w:ins w:id="680" w:author="Shimon" w:date="2019-07-22T12:41:00Z">
        <w:r>
          <w:rPr>
            <w:rStyle w:val="emailstyle17"/>
            <w:rFonts w:ascii="Times New Roman" w:hAnsi="Times New Roman" w:cs="David" w:hint="cs"/>
            <w:color w:val="auto"/>
            <w:sz w:val="24"/>
            <w:rtl/>
          </w:rPr>
          <w:t xml:space="preserve"> פנה התובע</w:t>
        </w:r>
      </w:ins>
      <w:ins w:id="681" w:author="Shimon" w:date="2019-07-22T12:45:00Z">
        <w:r w:rsidR="00B314F0">
          <w:rPr>
            <w:rStyle w:val="emailstyle17"/>
            <w:rFonts w:ascii="Times New Roman" w:hAnsi="Times New Roman" w:cs="David" w:hint="cs"/>
            <w:color w:val="auto"/>
            <w:sz w:val="24"/>
            <w:rtl/>
          </w:rPr>
          <w:t xml:space="preserve"> ל</w:t>
        </w:r>
      </w:ins>
      <w:ins w:id="682" w:author="Shimon" w:date="2019-07-22T13:33:00Z">
        <w:r w:rsidR="00B314F0">
          <w:rPr>
            <w:rStyle w:val="emailstyle17"/>
            <w:rFonts w:ascii="Times New Roman" w:hAnsi="Times New Roman" w:cs="David" w:hint="cs"/>
            <w:color w:val="auto"/>
            <w:sz w:val="24"/>
            <w:rtl/>
          </w:rPr>
          <w:t>מי</w:t>
        </w:r>
      </w:ins>
      <w:ins w:id="683" w:author="Shimon" w:date="2019-07-22T12:45:00Z">
        <w:r>
          <w:rPr>
            <w:rStyle w:val="emailstyle17"/>
            <w:rFonts w:ascii="Times New Roman" w:hAnsi="Times New Roman" w:cs="David" w:hint="cs"/>
            <w:color w:val="auto"/>
            <w:sz w:val="24"/>
            <w:rtl/>
          </w:rPr>
          <w:t xml:space="preserve">נהל הגמלאות ושטח בפני </w:t>
        </w:r>
      </w:ins>
      <w:ins w:id="684" w:author="Shimon" w:date="2019-07-22T13:33:00Z">
        <w:r w:rsidR="00B314F0">
          <w:rPr>
            <w:rStyle w:val="emailstyle17"/>
            <w:rFonts w:ascii="Times New Roman" w:hAnsi="Times New Roman" w:cs="David" w:hint="cs"/>
            <w:color w:val="auto"/>
            <w:sz w:val="24"/>
            <w:rtl/>
          </w:rPr>
          <w:t>ה</w:t>
        </w:r>
      </w:ins>
      <w:ins w:id="685" w:author="Shimon" w:date="2019-07-22T12:45:00Z">
        <w:r>
          <w:rPr>
            <w:rStyle w:val="emailstyle17"/>
            <w:rFonts w:ascii="Times New Roman" w:hAnsi="Times New Roman" w:cs="David" w:hint="cs"/>
            <w:color w:val="auto"/>
            <w:sz w:val="24"/>
            <w:rtl/>
          </w:rPr>
          <w:t>מנהלת</w:t>
        </w:r>
      </w:ins>
      <w:ins w:id="686" w:author="Shimon" w:date="2019-07-22T13:33:00Z">
        <w:r w:rsidR="00B314F0">
          <w:rPr>
            <w:rStyle w:val="emailstyle17"/>
            <w:rFonts w:ascii="Times New Roman" w:hAnsi="Times New Roman" w:cs="David" w:hint="cs"/>
            <w:color w:val="auto"/>
            <w:sz w:val="24"/>
            <w:rtl/>
          </w:rPr>
          <w:t xml:space="preserve"> החתומה על אישור הגימלאות</w:t>
        </w:r>
      </w:ins>
      <w:ins w:id="687" w:author="Shimon" w:date="2019-07-22T13:34:00Z">
        <w:r w:rsidR="00B314F0">
          <w:rPr>
            <w:rStyle w:val="emailstyle17"/>
            <w:rFonts w:ascii="Times New Roman" w:hAnsi="Times New Roman" w:cs="David" w:hint="cs"/>
            <w:color w:val="auto"/>
            <w:sz w:val="24"/>
            <w:rtl/>
          </w:rPr>
          <w:t xml:space="preserve"> את טענותיו. </w:t>
        </w:r>
      </w:ins>
    </w:p>
    <w:p w14:paraId="4B62D17C" w14:textId="77777777" w:rsidR="00DD7305" w:rsidRPr="00DD7305" w:rsidRDefault="00B314F0" w:rsidP="00DD7305">
      <w:pPr>
        <w:pStyle w:val="11"/>
        <w:numPr>
          <w:ilvl w:val="0"/>
          <w:numId w:val="14"/>
        </w:numPr>
        <w:tabs>
          <w:tab w:val="clear" w:pos="1440"/>
          <w:tab w:val="num" w:pos="523"/>
        </w:tabs>
        <w:spacing w:before="0" w:line="360" w:lineRule="auto"/>
        <w:ind w:left="380" w:right="357" w:hanging="357"/>
        <w:rPr>
          <w:ins w:id="688" w:author="Shimon" w:date="2019-07-23T12:28:00Z"/>
          <w:rStyle w:val="emailstyle17"/>
          <w:rFonts w:ascii="Times New Roman" w:hAnsi="Times New Roman" w:cs="David"/>
          <w:b/>
          <w:bCs/>
          <w:color w:val="auto"/>
          <w:szCs w:val="28"/>
          <w:u w:val="single"/>
          <w:rPrChange w:id="689" w:author="Shimon" w:date="2019-07-23T12:28:00Z">
            <w:rPr>
              <w:ins w:id="690" w:author="Shimon" w:date="2019-07-23T12:28:00Z"/>
              <w:rStyle w:val="emailstyle17"/>
              <w:rFonts w:ascii="Times New Roman" w:hAnsi="Times New Roman" w:cs="David"/>
              <w:color w:val="auto"/>
              <w:sz w:val="24"/>
              <w:rtl/>
            </w:rPr>
          </w:rPrChange>
        </w:rPr>
        <w:pPrChange w:id="691" w:author="Shimon" w:date="2019-07-23T12:27:00Z">
          <w:pPr>
            <w:pStyle w:val="11"/>
            <w:numPr>
              <w:numId w:val="14"/>
            </w:numPr>
            <w:tabs>
              <w:tab w:val="num" w:pos="1440"/>
            </w:tabs>
            <w:spacing w:before="0" w:after="240" w:line="360" w:lineRule="auto"/>
            <w:ind w:left="510" w:hanging="425"/>
          </w:pPr>
        </w:pPrChange>
      </w:pPr>
      <w:ins w:id="692" w:author="Shimon" w:date="2019-07-22T13:34:00Z">
        <w:r>
          <w:rPr>
            <w:rStyle w:val="emailstyle17"/>
            <w:rFonts w:ascii="Times New Roman" w:hAnsi="Times New Roman" w:cs="David" w:hint="cs"/>
            <w:color w:val="auto"/>
            <w:sz w:val="24"/>
            <w:rtl/>
          </w:rPr>
          <w:t>המנהלת אישרה בפנ</w:t>
        </w:r>
      </w:ins>
      <w:ins w:id="693" w:author="Shimon" w:date="2019-07-23T12:09:00Z">
        <w:r w:rsidR="008C395C">
          <w:rPr>
            <w:rStyle w:val="emailstyle17"/>
            <w:rFonts w:ascii="Times New Roman" w:hAnsi="Times New Roman" w:cs="David" w:hint="cs"/>
            <w:color w:val="auto"/>
            <w:sz w:val="24"/>
            <w:rtl/>
          </w:rPr>
          <w:t xml:space="preserve">י התובע </w:t>
        </w:r>
      </w:ins>
      <w:ins w:id="694" w:author="Shimon" w:date="2019-07-22T13:34:00Z">
        <w:r>
          <w:rPr>
            <w:rStyle w:val="emailstyle17"/>
            <w:rFonts w:ascii="Times New Roman" w:hAnsi="Times New Roman" w:cs="David" w:hint="cs"/>
            <w:color w:val="auto"/>
            <w:sz w:val="24"/>
            <w:rtl/>
          </w:rPr>
          <w:t xml:space="preserve">שאכן </w:t>
        </w:r>
      </w:ins>
      <w:ins w:id="695" w:author="Shimon" w:date="2019-07-22T13:38:00Z">
        <w:r w:rsidR="00E26AE7">
          <w:rPr>
            <w:rStyle w:val="emailstyle17"/>
            <w:rFonts w:ascii="Times New Roman" w:hAnsi="Times New Roman" w:cs="David" w:hint="cs"/>
            <w:color w:val="auto"/>
            <w:sz w:val="24"/>
            <w:rtl/>
          </w:rPr>
          <w:t>ט</w:t>
        </w:r>
      </w:ins>
      <w:ins w:id="696" w:author="Shimon" w:date="2019-07-22T13:35:00Z">
        <w:r w:rsidR="00E26AE7">
          <w:rPr>
            <w:rStyle w:val="emailstyle17"/>
            <w:rFonts w:ascii="Times New Roman" w:hAnsi="Times New Roman" w:cs="David" w:hint="cs"/>
            <w:color w:val="auto"/>
            <w:sz w:val="24"/>
            <w:rtl/>
          </w:rPr>
          <w:t>יעוני</w:t>
        </w:r>
      </w:ins>
      <w:ins w:id="697" w:author="Shimon" w:date="2019-07-22T16:30:00Z">
        <w:r w:rsidR="002564D5">
          <w:rPr>
            <w:rStyle w:val="emailstyle17"/>
            <w:rFonts w:ascii="Times New Roman" w:hAnsi="Times New Roman" w:cs="David" w:hint="cs"/>
            <w:color w:val="auto"/>
            <w:sz w:val="24"/>
            <w:rtl/>
          </w:rPr>
          <w:t>ו</w:t>
        </w:r>
      </w:ins>
      <w:ins w:id="698" w:author="Shimon" w:date="2019-07-22T13:35:00Z">
        <w:r w:rsidR="00E26AE7">
          <w:rPr>
            <w:rStyle w:val="emailstyle17"/>
            <w:rFonts w:ascii="Times New Roman" w:hAnsi="Times New Roman" w:cs="David" w:hint="cs"/>
            <w:color w:val="auto"/>
            <w:sz w:val="24"/>
            <w:rtl/>
          </w:rPr>
          <w:t xml:space="preserve"> צודקים</w:t>
        </w:r>
      </w:ins>
      <w:ins w:id="699" w:author="Shimon" w:date="2019-07-22T13:39:00Z">
        <w:r w:rsidR="00E26AE7">
          <w:rPr>
            <w:rStyle w:val="emailstyle17"/>
            <w:rFonts w:ascii="Times New Roman" w:hAnsi="Times New Roman" w:cs="David" w:hint="cs"/>
            <w:color w:val="auto"/>
            <w:sz w:val="24"/>
            <w:rtl/>
          </w:rPr>
          <w:t>,</w:t>
        </w:r>
      </w:ins>
      <w:ins w:id="700" w:author="Shimon" w:date="2019-07-22T13:35:00Z">
        <w:r w:rsidR="00E26AE7">
          <w:rPr>
            <w:rStyle w:val="emailstyle17"/>
            <w:rFonts w:ascii="Times New Roman" w:hAnsi="Times New Roman" w:cs="David" w:hint="cs"/>
            <w:color w:val="auto"/>
            <w:sz w:val="24"/>
            <w:rtl/>
          </w:rPr>
          <w:t xml:space="preserve"> א</w:t>
        </w:r>
        <w:r w:rsidR="002564D5">
          <w:rPr>
            <w:rStyle w:val="emailstyle17"/>
            <w:rFonts w:ascii="Times New Roman" w:hAnsi="Times New Roman" w:cs="David" w:hint="cs"/>
            <w:color w:val="auto"/>
            <w:sz w:val="24"/>
            <w:rtl/>
          </w:rPr>
          <w:t xml:space="preserve">ך </w:t>
        </w:r>
      </w:ins>
      <w:ins w:id="701" w:author="Shimon" w:date="2019-07-23T12:00:00Z">
        <w:r w:rsidR="008130C8">
          <w:rPr>
            <w:rStyle w:val="emailstyle17"/>
            <w:rFonts w:ascii="Times New Roman" w:hAnsi="Times New Roman" w:cs="David" w:hint="cs"/>
            <w:color w:val="auto"/>
            <w:sz w:val="24"/>
            <w:rtl/>
          </w:rPr>
          <w:t>לדבריה לא היה ב</w:t>
        </w:r>
      </w:ins>
      <w:ins w:id="702" w:author="Shimon" w:date="2019-07-22T16:36:00Z">
        <w:r w:rsidR="002564D5">
          <w:rPr>
            <w:rStyle w:val="emailstyle17"/>
            <w:rFonts w:ascii="Times New Roman" w:hAnsi="Times New Roman" w:cs="David" w:hint="cs"/>
            <w:color w:val="auto"/>
            <w:sz w:val="24"/>
            <w:rtl/>
          </w:rPr>
          <w:t xml:space="preserve">ידה לתקן את </w:t>
        </w:r>
      </w:ins>
      <w:ins w:id="703" w:author="Shimon" w:date="2019-07-22T16:40:00Z">
        <w:r w:rsidR="001D5FE3">
          <w:rPr>
            <w:rStyle w:val="emailstyle17"/>
            <w:rFonts w:ascii="Times New Roman" w:hAnsi="Times New Roman" w:cs="David" w:hint="cs"/>
            <w:color w:val="auto"/>
            <w:sz w:val="24"/>
            <w:rtl/>
          </w:rPr>
          <w:t xml:space="preserve">נוסחת </w:t>
        </w:r>
      </w:ins>
      <w:ins w:id="704" w:author="Shimon" w:date="2019-07-22T16:37:00Z">
        <w:r w:rsidR="002564D5">
          <w:rPr>
            <w:rStyle w:val="emailstyle17"/>
            <w:rFonts w:ascii="Times New Roman" w:hAnsi="Times New Roman" w:cs="David" w:hint="cs"/>
            <w:color w:val="auto"/>
            <w:sz w:val="24"/>
            <w:rtl/>
          </w:rPr>
          <w:t xml:space="preserve">החישוב </w:t>
        </w:r>
      </w:ins>
      <w:ins w:id="705" w:author="Shimon" w:date="2019-07-22T16:40:00Z">
        <w:r w:rsidR="001D5FE3">
          <w:rPr>
            <w:rStyle w:val="emailstyle17"/>
            <w:rFonts w:ascii="Times New Roman" w:hAnsi="Times New Roman" w:cs="David" w:hint="cs"/>
            <w:color w:val="auto"/>
            <w:sz w:val="24"/>
            <w:rtl/>
          </w:rPr>
          <w:t>ו</w:t>
        </w:r>
      </w:ins>
      <w:ins w:id="706" w:author="Shimon" w:date="2019-07-22T16:41:00Z">
        <w:r w:rsidR="001D5FE3">
          <w:rPr>
            <w:rStyle w:val="emailstyle17"/>
            <w:rFonts w:ascii="Times New Roman" w:hAnsi="Times New Roman" w:cs="David" w:hint="cs"/>
            <w:color w:val="auto"/>
            <w:sz w:val="24"/>
            <w:rtl/>
          </w:rPr>
          <w:t>/</w:t>
        </w:r>
      </w:ins>
      <w:ins w:id="707" w:author="Shimon" w:date="2019-07-22T16:40:00Z">
        <w:r w:rsidR="001D5FE3">
          <w:rPr>
            <w:rStyle w:val="emailstyle17"/>
            <w:rFonts w:ascii="Times New Roman" w:hAnsi="Times New Roman" w:cs="David" w:hint="cs"/>
            <w:color w:val="auto"/>
            <w:sz w:val="24"/>
            <w:rtl/>
          </w:rPr>
          <w:t>או את הדרגה</w:t>
        </w:r>
      </w:ins>
      <w:ins w:id="708" w:author="Shimon" w:date="2019-07-22T16:41:00Z">
        <w:r w:rsidR="001D5FE3">
          <w:rPr>
            <w:rStyle w:val="emailstyle17"/>
            <w:rFonts w:ascii="Times New Roman" w:hAnsi="Times New Roman" w:cs="David" w:hint="cs"/>
            <w:color w:val="auto"/>
            <w:sz w:val="24"/>
            <w:rtl/>
          </w:rPr>
          <w:t xml:space="preserve"> </w:t>
        </w:r>
      </w:ins>
      <w:ins w:id="709" w:author="Shimon" w:date="2019-07-23T12:01:00Z">
        <w:r w:rsidR="008130C8">
          <w:rPr>
            <w:rStyle w:val="emailstyle17"/>
            <w:rFonts w:ascii="Times New Roman" w:hAnsi="Times New Roman" w:cs="David" w:hint="cs"/>
            <w:color w:val="auto"/>
            <w:sz w:val="24"/>
            <w:rtl/>
          </w:rPr>
          <w:t xml:space="preserve">כי אלה נקבעו </w:t>
        </w:r>
      </w:ins>
      <w:ins w:id="710" w:author="Shimon" w:date="2019-07-23T12:02:00Z">
        <w:r w:rsidR="008130C8">
          <w:rPr>
            <w:rStyle w:val="emailstyle17"/>
            <w:rFonts w:ascii="Times New Roman" w:hAnsi="Times New Roman" w:cs="David" w:hint="cs"/>
            <w:color w:val="auto"/>
            <w:sz w:val="24"/>
            <w:rtl/>
          </w:rPr>
          <w:t>והוכתבו לה במכתב</w:t>
        </w:r>
      </w:ins>
      <w:ins w:id="711" w:author="Shimon" w:date="2019-07-23T12:03:00Z">
        <w:r w:rsidR="008130C8">
          <w:rPr>
            <w:rStyle w:val="emailstyle17"/>
            <w:rFonts w:ascii="Times New Roman" w:hAnsi="Times New Roman" w:cs="David" w:hint="cs"/>
            <w:color w:val="auto"/>
            <w:sz w:val="24"/>
            <w:rtl/>
          </w:rPr>
          <w:t xml:space="preserve"> </w:t>
        </w:r>
      </w:ins>
      <w:ins w:id="712" w:author="Shimon" w:date="2019-07-23T12:25:00Z">
        <w:r w:rsidR="00C36583">
          <w:rPr>
            <w:rStyle w:val="emailstyle17"/>
            <w:rFonts w:ascii="Times New Roman" w:hAnsi="Times New Roman" w:cs="David" w:hint="cs"/>
            <w:color w:val="auto"/>
            <w:sz w:val="24"/>
            <w:rtl/>
          </w:rPr>
          <w:t xml:space="preserve">מיום 21.8.2012 (שלשה שבועות לאחר הפסקת עבודת התובע) </w:t>
        </w:r>
      </w:ins>
      <w:ins w:id="713" w:author="Shimon" w:date="2019-07-23T12:24:00Z">
        <w:r w:rsidR="00C36583">
          <w:rPr>
            <w:rStyle w:val="emailstyle17"/>
            <w:rFonts w:ascii="Times New Roman" w:hAnsi="Times New Roman" w:cs="David" w:hint="cs"/>
            <w:color w:val="auto"/>
            <w:sz w:val="24"/>
            <w:rtl/>
          </w:rPr>
          <w:t>בענין גימלת התובע</w:t>
        </w:r>
      </w:ins>
      <w:ins w:id="714" w:author="Shimon" w:date="2019-07-23T12:25:00Z">
        <w:r w:rsidR="00C36583">
          <w:rPr>
            <w:rStyle w:val="emailstyle17"/>
            <w:rFonts w:ascii="Times New Roman" w:hAnsi="Times New Roman" w:cs="David" w:hint="cs"/>
            <w:color w:val="auto"/>
            <w:sz w:val="24"/>
            <w:rtl/>
          </w:rPr>
          <w:t xml:space="preserve">, </w:t>
        </w:r>
      </w:ins>
      <w:ins w:id="715" w:author="Shimon" w:date="2019-07-23T12:04:00Z">
        <w:r w:rsidR="008130C8">
          <w:rPr>
            <w:rStyle w:val="emailstyle17"/>
            <w:rFonts w:ascii="Times New Roman" w:hAnsi="Times New Roman" w:cs="David" w:hint="cs"/>
            <w:color w:val="auto"/>
            <w:sz w:val="24"/>
            <w:rtl/>
          </w:rPr>
          <w:t>ש</w:t>
        </w:r>
      </w:ins>
      <w:ins w:id="716" w:author="Shimon" w:date="2019-07-23T12:26:00Z">
        <w:r w:rsidR="00DD7305">
          <w:rPr>
            <w:rStyle w:val="emailstyle17"/>
            <w:rFonts w:ascii="Times New Roman" w:hAnsi="Times New Roman" w:cs="David" w:hint="cs"/>
            <w:color w:val="auto"/>
            <w:sz w:val="24"/>
            <w:rtl/>
          </w:rPr>
          <w:t>נשלח ו</w:t>
        </w:r>
      </w:ins>
      <w:ins w:id="717" w:author="Shimon" w:date="2019-07-23T12:25:00Z">
        <w:r w:rsidR="00DD7305">
          <w:rPr>
            <w:rStyle w:val="emailstyle17"/>
            <w:rFonts w:ascii="Times New Roman" w:hAnsi="Times New Roman" w:cs="David" w:hint="cs"/>
            <w:color w:val="auto"/>
            <w:sz w:val="24"/>
            <w:rtl/>
          </w:rPr>
          <w:t>הגיע למינהלת הגימלאות בפקס ר</w:t>
        </w:r>
      </w:ins>
      <w:ins w:id="718" w:author="Shimon" w:date="2019-07-23T12:27:00Z">
        <w:r w:rsidR="00DD7305">
          <w:rPr>
            <w:rStyle w:val="emailstyle17"/>
            <w:rFonts w:ascii="Times New Roman" w:hAnsi="Times New Roman" w:cs="David" w:hint="cs"/>
            <w:color w:val="auto"/>
            <w:sz w:val="24"/>
            <w:rtl/>
          </w:rPr>
          <w:t xml:space="preserve">ק </w:t>
        </w:r>
      </w:ins>
      <w:ins w:id="719" w:author="Shimon" w:date="2019-07-23T12:25:00Z">
        <w:r w:rsidR="00DD7305">
          <w:rPr>
            <w:rStyle w:val="emailstyle17"/>
            <w:rFonts w:ascii="Times New Roman" w:hAnsi="Times New Roman" w:cs="David" w:hint="cs"/>
            <w:color w:val="auto"/>
            <w:sz w:val="24"/>
            <w:rtl/>
          </w:rPr>
          <w:t xml:space="preserve">ב-3.12.2012 (4 חודשים(!) לאחר הפסקת עבודת התובע) </w:t>
        </w:r>
      </w:ins>
      <w:ins w:id="720" w:author="Shimon" w:date="2019-07-23T12:26:00Z">
        <w:r w:rsidR="00DD7305">
          <w:rPr>
            <w:rStyle w:val="emailstyle17"/>
            <w:rFonts w:ascii="Times New Roman" w:hAnsi="Times New Roman" w:cs="David" w:hint="cs"/>
            <w:color w:val="auto"/>
            <w:sz w:val="24"/>
            <w:rtl/>
          </w:rPr>
          <w:t>בחתימת</w:t>
        </w:r>
      </w:ins>
      <w:ins w:id="721" w:author="Shimon" w:date="2019-07-23T12:04:00Z">
        <w:r w:rsidR="008130C8">
          <w:rPr>
            <w:rStyle w:val="emailstyle17"/>
            <w:rFonts w:ascii="Times New Roman" w:hAnsi="Times New Roman" w:cs="David" w:hint="cs"/>
            <w:color w:val="auto"/>
            <w:sz w:val="24"/>
            <w:rtl/>
          </w:rPr>
          <w:t xml:space="preserve"> </w:t>
        </w:r>
      </w:ins>
      <w:ins w:id="722" w:author="Shimon" w:date="2019-07-23T12:02:00Z">
        <w:r w:rsidR="008130C8">
          <w:rPr>
            <w:rStyle w:val="emailstyle17"/>
            <w:rFonts w:ascii="Times New Roman" w:hAnsi="Times New Roman" w:cs="David" w:hint="cs"/>
            <w:color w:val="auto"/>
            <w:sz w:val="24"/>
            <w:rtl/>
          </w:rPr>
          <w:t>סגן בכיר ל</w:t>
        </w:r>
      </w:ins>
      <w:ins w:id="723" w:author="Shimon" w:date="2019-07-22T13:38:00Z">
        <w:r w:rsidR="00E26AE7">
          <w:rPr>
            <w:rStyle w:val="emailstyle17"/>
            <w:rFonts w:ascii="Times New Roman" w:hAnsi="Times New Roman" w:cs="David" w:hint="cs"/>
            <w:color w:val="auto"/>
            <w:sz w:val="24"/>
            <w:rtl/>
          </w:rPr>
          <w:t>נ</w:t>
        </w:r>
      </w:ins>
      <w:ins w:id="724" w:author="Shimon" w:date="2019-07-22T13:36:00Z">
        <w:r w:rsidR="00E26AE7">
          <w:rPr>
            <w:rStyle w:val="emailstyle17"/>
            <w:rFonts w:ascii="Times New Roman" w:hAnsi="Times New Roman" w:cs="David" w:hint="cs"/>
            <w:color w:val="auto"/>
            <w:sz w:val="24"/>
            <w:rtl/>
          </w:rPr>
          <w:t>ציב שרות המ</w:t>
        </w:r>
      </w:ins>
      <w:ins w:id="725" w:author="Shimon" w:date="2019-07-22T13:38:00Z">
        <w:r w:rsidR="00E26AE7">
          <w:rPr>
            <w:rStyle w:val="emailstyle17"/>
            <w:rFonts w:ascii="Times New Roman" w:hAnsi="Times New Roman" w:cs="David" w:hint="cs"/>
            <w:color w:val="auto"/>
            <w:sz w:val="24"/>
            <w:rtl/>
          </w:rPr>
          <w:t>דינה</w:t>
        </w:r>
      </w:ins>
      <w:ins w:id="726" w:author="Shimon" w:date="2019-07-22T16:39:00Z">
        <w:r w:rsidR="002564D5" w:rsidRPr="002564D5">
          <w:rPr>
            <w:rStyle w:val="emailstyle17"/>
            <w:rFonts w:ascii="Times New Roman" w:hAnsi="Times New Roman" w:cs="David" w:hint="cs"/>
            <w:color w:val="auto"/>
            <w:sz w:val="24"/>
            <w:rtl/>
          </w:rPr>
          <w:t xml:space="preserve"> </w:t>
        </w:r>
        <w:r w:rsidR="002564D5">
          <w:rPr>
            <w:rStyle w:val="emailstyle17"/>
            <w:rFonts w:ascii="Times New Roman" w:hAnsi="Times New Roman" w:cs="David" w:hint="cs"/>
            <w:color w:val="auto"/>
            <w:sz w:val="24"/>
            <w:rtl/>
          </w:rPr>
          <w:t>מר אהרונוב</w:t>
        </w:r>
      </w:ins>
      <w:ins w:id="727" w:author="Shimon" w:date="2019-07-23T12:27:00Z">
        <w:r w:rsidR="00DD7305">
          <w:rPr>
            <w:rStyle w:val="emailstyle17"/>
            <w:rFonts w:ascii="Times New Roman" w:hAnsi="Times New Roman" w:cs="David" w:hint="cs"/>
            <w:color w:val="auto"/>
            <w:sz w:val="24"/>
            <w:rtl/>
          </w:rPr>
          <w:t xml:space="preserve">. </w:t>
        </w:r>
      </w:ins>
    </w:p>
    <w:p w14:paraId="4744A4B6" w14:textId="22556375" w:rsidR="00E26AE7" w:rsidRDefault="00DD7305" w:rsidP="00DD7305">
      <w:pPr>
        <w:pStyle w:val="11"/>
        <w:spacing w:before="0" w:line="360" w:lineRule="auto"/>
        <w:ind w:left="23" w:right="360" w:firstLine="0"/>
        <w:rPr>
          <w:ins w:id="728" w:author="Shimon" w:date="2019-07-22T13:58:00Z"/>
          <w:rStyle w:val="emailstyle17"/>
          <w:rFonts w:ascii="Times New Roman" w:hAnsi="Times New Roman" w:cs="David"/>
          <w:b/>
          <w:bCs/>
          <w:color w:val="auto"/>
          <w:szCs w:val="28"/>
          <w:u w:val="single"/>
        </w:rPr>
        <w:pPrChange w:id="729" w:author="Shimon" w:date="2019-07-23T12:33:00Z">
          <w:pPr>
            <w:pStyle w:val="11"/>
            <w:numPr>
              <w:numId w:val="14"/>
            </w:numPr>
            <w:tabs>
              <w:tab w:val="num" w:pos="1440"/>
            </w:tabs>
            <w:spacing w:before="0" w:after="240" w:line="360" w:lineRule="auto"/>
            <w:ind w:left="510" w:hanging="425"/>
          </w:pPr>
        </w:pPrChange>
      </w:pPr>
      <w:ins w:id="730" w:author="Shimon" w:date="2019-07-23T12:29:00Z">
        <w:r>
          <w:rPr>
            <w:rStyle w:val="emailstyle17"/>
            <w:rFonts w:ascii="Times New Roman" w:hAnsi="Times New Roman" w:cs="David" w:hint="cs"/>
            <w:color w:val="auto"/>
            <w:sz w:val="24"/>
            <w:rtl/>
          </w:rPr>
          <w:t>המנהלת הבהירה לתובע ש</w:t>
        </w:r>
      </w:ins>
      <w:ins w:id="731" w:author="Shimon" w:date="2019-07-23T12:30:00Z">
        <w:r>
          <w:rPr>
            <w:rStyle w:val="emailstyle17"/>
            <w:rFonts w:ascii="Times New Roman" w:hAnsi="Times New Roman" w:cs="David" w:hint="cs"/>
            <w:color w:val="auto"/>
            <w:sz w:val="24"/>
            <w:rtl/>
          </w:rPr>
          <w:t xml:space="preserve">מכתב </w:t>
        </w:r>
      </w:ins>
      <w:ins w:id="732" w:author="Shimon" w:date="2019-07-23T12:28:00Z">
        <w:r>
          <w:rPr>
            <w:rStyle w:val="emailstyle17"/>
            <w:rFonts w:ascii="Times New Roman" w:hAnsi="Times New Roman" w:cs="David" w:hint="cs"/>
            <w:color w:val="auto"/>
            <w:sz w:val="24"/>
            <w:rtl/>
          </w:rPr>
          <w:t xml:space="preserve">אישור הגמלאות </w:t>
        </w:r>
      </w:ins>
      <w:ins w:id="733" w:author="Shimon" w:date="2019-07-23T12:30:00Z">
        <w:r>
          <w:rPr>
            <w:rStyle w:val="emailstyle17"/>
            <w:rFonts w:ascii="Times New Roman" w:hAnsi="Times New Roman" w:cs="David" w:hint="cs"/>
            <w:color w:val="auto"/>
            <w:sz w:val="24"/>
            <w:rtl/>
          </w:rPr>
          <w:t xml:space="preserve">מיום 10.12.12 הוכן ונחתם על ידה </w:t>
        </w:r>
      </w:ins>
      <w:ins w:id="734" w:author="Shimon" w:date="2019-07-23T12:29:00Z">
        <w:r>
          <w:rPr>
            <w:rStyle w:val="emailstyle17"/>
            <w:rFonts w:ascii="Times New Roman" w:hAnsi="Times New Roman" w:cs="David" w:hint="cs"/>
            <w:color w:val="auto"/>
            <w:sz w:val="24"/>
            <w:rtl/>
          </w:rPr>
          <w:t xml:space="preserve"> </w:t>
        </w:r>
      </w:ins>
      <w:ins w:id="735" w:author="Shimon" w:date="2019-07-23T12:08:00Z">
        <w:r w:rsidR="008C395C">
          <w:rPr>
            <w:rStyle w:val="emailstyle17"/>
            <w:rFonts w:ascii="Times New Roman" w:hAnsi="Times New Roman" w:cs="David" w:hint="cs"/>
            <w:color w:val="auto"/>
            <w:sz w:val="24"/>
            <w:rtl/>
          </w:rPr>
          <w:t>על בסיס</w:t>
        </w:r>
      </w:ins>
      <w:ins w:id="736" w:author="Shimon" w:date="2019-07-23T12:28:00Z">
        <w:r w:rsidR="004736AA">
          <w:rPr>
            <w:rStyle w:val="emailstyle17"/>
            <w:rFonts w:ascii="Times New Roman" w:hAnsi="Times New Roman" w:cs="David" w:hint="cs"/>
            <w:color w:val="auto"/>
            <w:sz w:val="24"/>
            <w:rtl/>
          </w:rPr>
          <w:t xml:space="preserve"> הנחיית אהרונוב</w:t>
        </w:r>
      </w:ins>
      <w:ins w:id="737" w:author="Shimon" w:date="2019-07-23T12:38:00Z">
        <w:r w:rsidR="004736AA">
          <w:rPr>
            <w:rStyle w:val="emailstyle17"/>
            <w:rFonts w:ascii="Times New Roman" w:hAnsi="Times New Roman" w:cs="David" w:hint="cs"/>
            <w:color w:val="auto"/>
            <w:sz w:val="24"/>
            <w:rtl/>
          </w:rPr>
          <w:t xml:space="preserve">, </w:t>
        </w:r>
      </w:ins>
      <w:ins w:id="738" w:author="Shimon" w:date="2019-07-23T12:31:00Z">
        <w:r>
          <w:rPr>
            <w:rStyle w:val="emailstyle17"/>
            <w:rFonts w:ascii="Times New Roman" w:hAnsi="Times New Roman" w:cs="David" w:hint="cs"/>
            <w:color w:val="auto"/>
            <w:sz w:val="24"/>
            <w:rtl/>
          </w:rPr>
          <w:t>ו</w:t>
        </w:r>
      </w:ins>
      <w:ins w:id="739" w:author="Shimon" w:date="2019-07-23T12:32:00Z">
        <w:r>
          <w:rPr>
            <w:rStyle w:val="emailstyle17"/>
            <w:rFonts w:ascii="Times New Roman" w:hAnsi="Times New Roman" w:cs="David" w:hint="cs"/>
            <w:color w:val="auto"/>
            <w:sz w:val="24"/>
            <w:rtl/>
          </w:rPr>
          <w:t xml:space="preserve">שעל התובע להפנות בכתב את ערעורו </w:t>
        </w:r>
      </w:ins>
      <w:ins w:id="740" w:author="Shimon" w:date="2019-07-23T12:12:00Z">
        <w:r w:rsidR="008C395C">
          <w:rPr>
            <w:rStyle w:val="emailstyle17"/>
            <w:rFonts w:ascii="Times New Roman" w:hAnsi="Times New Roman" w:cs="David" w:hint="cs"/>
            <w:color w:val="auto"/>
            <w:sz w:val="24"/>
            <w:rtl/>
          </w:rPr>
          <w:t xml:space="preserve">ישירות </w:t>
        </w:r>
      </w:ins>
      <w:ins w:id="741" w:author="Shimon" w:date="2019-07-22T13:58:00Z">
        <w:r w:rsidR="00907F97">
          <w:rPr>
            <w:rStyle w:val="emailstyle17"/>
            <w:rFonts w:ascii="Times New Roman" w:hAnsi="Times New Roman" w:cs="David" w:hint="cs"/>
            <w:color w:val="auto"/>
            <w:sz w:val="24"/>
            <w:rtl/>
          </w:rPr>
          <w:t>למר אהרונוב</w:t>
        </w:r>
      </w:ins>
      <w:ins w:id="742" w:author="Shimon" w:date="2019-07-23T12:11:00Z">
        <w:r w:rsidR="008C395C">
          <w:rPr>
            <w:rStyle w:val="emailstyle17"/>
            <w:rFonts w:ascii="Times New Roman" w:hAnsi="Times New Roman" w:cs="David" w:hint="cs"/>
            <w:color w:val="auto"/>
            <w:sz w:val="24"/>
            <w:rtl/>
          </w:rPr>
          <w:t xml:space="preserve"> בנ</w:t>
        </w:r>
      </w:ins>
      <w:ins w:id="743" w:author="Shimon" w:date="2019-07-23T12:12:00Z">
        <w:r w:rsidR="008C395C">
          <w:rPr>
            <w:rStyle w:val="emailstyle17"/>
            <w:rFonts w:ascii="Times New Roman" w:hAnsi="Times New Roman" w:cs="David" w:hint="cs"/>
            <w:color w:val="auto"/>
            <w:sz w:val="24"/>
            <w:rtl/>
          </w:rPr>
          <w:t>ש"מ</w:t>
        </w:r>
      </w:ins>
      <w:ins w:id="744" w:author="Shimon" w:date="2019-07-22T13:40:00Z">
        <w:r w:rsidR="00E26AE7">
          <w:rPr>
            <w:rStyle w:val="emailstyle17"/>
            <w:rFonts w:ascii="Times New Roman" w:hAnsi="Times New Roman" w:cs="David" w:hint="cs"/>
            <w:color w:val="auto"/>
            <w:sz w:val="24"/>
            <w:rtl/>
          </w:rPr>
          <w:t>.</w:t>
        </w:r>
      </w:ins>
    </w:p>
    <w:p w14:paraId="73E1CE4B" w14:textId="01FA079E" w:rsidR="00907F97" w:rsidRPr="00907F97" w:rsidRDefault="00907F97" w:rsidP="00C36583">
      <w:pPr>
        <w:pStyle w:val="11"/>
        <w:spacing w:before="0" w:after="240"/>
        <w:ind w:left="381" w:right="360" w:firstLine="0"/>
        <w:rPr>
          <w:ins w:id="745" w:author="Shimon" w:date="2019-07-22T13:40:00Z"/>
          <w:rStyle w:val="emailstyle17"/>
          <w:rFonts w:ascii="Times New Roman" w:hAnsi="Times New Roman" w:cs="David"/>
          <w:color w:val="auto"/>
          <w:sz w:val="24"/>
          <w:rPrChange w:id="746" w:author="Shimon" w:date="2019-07-22T13:59:00Z">
            <w:rPr>
              <w:ins w:id="747" w:author="Shimon" w:date="2019-07-22T13:40:00Z"/>
              <w:rStyle w:val="emailstyle17"/>
              <w:rFonts w:ascii="Times New Roman" w:hAnsi="Times New Roman" w:cs="David"/>
              <w:color w:val="auto"/>
              <w:sz w:val="24"/>
              <w:rtl/>
            </w:rPr>
          </w:rPrChange>
        </w:rPr>
        <w:pPrChange w:id="748" w:author="Shimon" w:date="2019-07-23T12:20:00Z">
          <w:pPr>
            <w:pStyle w:val="11"/>
            <w:numPr>
              <w:numId w:val="14"/>
            </w:numPr>
            <w:tabs>
              <w:tab w:val="num" w:pos="1440"/>
            </w:tabs>
            <w:spacing w:before="0" w:after="240" w:line="360" w:lineRule="auto"/>
            <w:ind w:left="510" w:hanging="425"/>
          </w:pPr>
        </w:pPrChange>
      </w:pPr>
      <w:ins w:id="749" w:author="Shimon" w:date="2019-07-22T13:59:00Z">
        <w:r w:rsidRPr="00907F97">
          <w:rPr>
            <w:rStyle w:val="emailstyle17"/>
            <w:rFonts w:ascii="Times New Roman" w:hAnsi="Times New Roman" w:cs="David" w:hint="cs"/>
            <w:color w:val="auto"/>
            <w:sz w:val="24"/>
            <w:rtl/>
            <w:rPrChange w:id="750" w:author="Shimon" w:date="2019-07-22T13:59:00Z">
              <w:rPr>
                <w:rStyle w:val="emailstyle17"/>
                <w:rFonts w:ascii="Times New Roman" w:hAnsi="Times New Roman" w:cs="David" w:hint="cs"/>
                <w:color w:val="auto"/>
                <w:szCs w:val="28"/>
                <w:rtl/>
              </w:rPr>
            </w:rPrChange>
          </w:rPr>
          <w:lastRenderedPageBreak/>
          <w:t xml:space="preserve">מצ"ב </w:t>
        </w:r>
      </w:ins>
      <w:ins w:id="751" w:author="Shimon" w:date="2019-07-23T12:05:00Z">
        <w:r w:rsidR="008C395C">
          <w:rPr>
            <w:rStyle w:val="emailstyle17"/>
            <w:rFonts w:ascii="Times New Roman" w:hAnsi="Times New Roman" w:cs="David" w:hint="cs"/>
            <w:color w:val="auto"/>
            <w:sz w:val="24"/>
            <w:rtl/>
          </w:rPr>
          <w:t xml:space="preserve">צילום </w:t>
        </w:r>
      </w:ins>
      <w:ins w:id="752" w:author="Shimon" w:date="2019-07-22T14:02:00Z">
        <w:r>
          <w:rPr>
            <w:rStyle w:val="emailstyle17"/>
            <w:rFonts w:ascii="Times New Roman" w:hAnsi="Times New Roman" w:cs="David" w:hint="cs"/>
            <w:color w:val="auto"/>
            <w:sz w:val="24"/>
            <w:rtl/>
          </w:rPr>
          <w:t>מכתב ה</w:t>
        </w:r>
      </w:ins>
      <w:ins w:id="753" w:author="Shimon" w:date="2019-07-22T14:00:00Z">
        <w:r>
          <w:rPr>
            <w:rStyle w:val="emailstyle17"/>
            <w:rFonts w:ascii="Times New Roman" w:hAnsi="Times New Roman" w:cs="David" w:hint="cs"/>
            <w:color w:val="auto"/>
            <w:sz w:val="24"/>
            <w:rtl/>
          </w:rPr>
          <w:t xml:space="preserve">הנחיות </w:t>
        </w:r>
      </w:ins>
      <w:ins w:id="754" w:author="Shimon" w:date="2019-07-22T14:02:00Z">
        <w:r>
          <w:rPr>
            <w:rStyle w:val="emailstyle17"/>
            <w:rFonts w:ascii="Times New Roman" w:hAnsi="Times New Roman" w:cs="David" w:hint="cs"/>
            <w:color w:val="auto"/>
            <w:sz w:val="24"/>
            <w:rtl/>
          </w:rPr>
          <w:t xml:space="preserve">של </w:t>
        </w:r>
      </w:ins>
      <w:ins w:id="755" w:author="Shimon" w:date="2019-07-22T14:00:00Z">
        <w:r>
          <w:rPr>
            <w:rStyle w:val="emailstyle17"/>
            <w:rFonts w:ascii="Times New Roman" w:hAnsi="Times New Roman" w:cs="David" w:hint="cs"/>
            <w:color w:val="auto"/>
            <w:sz w:val="24"/>
            <w:rtl/>
          </w:rPr>
          <w:t xml:space="preserve">מר אהרונוב לגב' חנה שוורץ </w:t>
        </w:r>
      </w:ins>
      <w:ins w:id="756" w:author="Shimon" w:date="2019-07-23T12:20:00Z">
        <w:r w:rsidR="00C36583">
          <w:rPr>
            <w:rStyle w:val="emailstyle17"/>
            <w:rFonts w:ascii="Times New Roman" w:hAnsi="Times New Roman" w:cs="David" w:hint="cs"/>
            <w:color w:val="auto"/>
            <w:sz w:val="24"/>
            <w:rtl/>
          </w:rPr>
          <w:t xml:space="preserve">הנושא את התאריך </w:t>
        </w:r>
      </w:ins>
      <w:ins w:id="757" w:author="Shimon" w:date="2019-07-22T14:00:00Z">
        <w:r>
          <w:rPr>
            <w:rStyle w:val="emailstyle17"/>
            <w:rFonts w:ascii="Times New Roman" w:hAnsi="Times New Roman" w:cs="David" w:hint="cs"/>
            <w:color w:val="auto"/>
            <w:sz w:val="24"/>
            <w:rtl/>
          </w:rPr>
          <w:t>21.8.12 ש</w:t>
        </w:r>
      </w:ins>
      <w:ins w:id="758" w:author="Shimon" w:date="2019-07-23T12:06:00Z">
        <w:r w:rsidR="008C395C">
          <w:rPr>
            <w:rStyle w:val="emailstyle17"/>
            <w:rFonts w:ascii="Times New Roman" w:hAnsi="Times New Roman" w:cs="David" w:hint="cs"/>
            <w:color w:val="auto"/>
            <w:sz w:val="24"/>
            <w:rtl/>
          </w:rPr>
          <w:t>נשלח א</w:t>
        </w:r>
      </w:ins>
      <w:ins w:id="759" w:author="Shimon" w:date="2019-07-23T12:04:00Z">
        <w:r w:rsidR="008130C8">
          <w:rPr>
            <w:rStyle w:val="emailstyle17"/>
            <w:rFonts w:ascii="Times New Roman" w:hAnsi="Times New Roman" w:cs="David" w:hint="cs"/>
            <w:color w:val="auto"/>
            <w:sz w:val="24"/>
            <w:rtl/>
          </w:rPr>
          <w:t xml:space="preserve">ליה </w:t>
        </w:r>
      </w:ins>
      <w:ins w:id="760" w:author="Shimon" w:date="2019-07-22T14:00:00Z">
        <w:r>
          <w:rPr>
            <w:rStyle w:val="emailstyle17"/>
            <w:rFonts w:ascii="Times New Roman" w:hAnsi="Times New Roman" w:cs="David" w:hint="cs"/>
            <w:color w:val="auto"/>
            <w:sz w:val="24"/>
            <w:rtl/>
          </w:rPr>
          <w:t xml:space="preserve">בפקס </w:t>
        </w:r>
      </w:ins>
      <w:ins w:id="761" w:author="Shimon" w:date="2019-07-22T16:47:00Z">
        <w:r w:rsidR="001D5FE3">
          <w:rPr>
            <w:rStyle w:val="emailstyle17"/>
            <w:rFonts w:ascii="Times New Roman" w:hAnsi="Times New Roman" w:cs="David" w:hint="cs"/>
            <w:color w:val="auto"/>
            <w:sz w:val="24"/>
            <w:rtl/>
          </w:rPr>
          <w:t xml:space="preserve">רק </w:t>
        </w:r>
      </w:ins>
      <w:ins w:id="762" w:author="Shimon" w:date="2019-07-22T14:01:00Z">
        <w:r>
          <w:rPr>
            <w:rStyle w:val="emailstyle17"/>
            <w:rFonts w:ascii="Times New Roman" w:hAnsi="Times New Roman" w:cs="David" w:hint="cs"/>
            <w:color w:val="auto"/>
            <w:sz w:val="24"/>
            <w:rtl/>
          </w:rPr>
          <w:t xml:space="preserve">ביום 3.12.12 </w:t>
        </w:r>
      </w:ins>
      <w:ins w:id="763" w:author="Shimon" w:date="2019-07-22T14:02:00Z">
        <w:r>
          <w:rPr>
            <w:rStyle w:val="emailstyle17"/>
            <w:rFonts w:ascii="Times New Roman" w:hAnsi="Times New Roman" w:cs="David" w:hint="cs"/>
            <w:color w:val="auto"/>
            <w:sz w:val="24"/>
            <w:rtl/>
          </w:rPr>
          <w:t xml:space="preserve">בשעה </w:t>
        </w:r>
      </w:ins>
      <w:ins w:id="764" w:author="Shimon" w:date="2019-07-23T12:06:00Z">
        <w:r w:rsidR="008C395C">
          <w:rPr>
            <w:rStyle w:val="emailstyle17"/>
            <w:rFonts w:ascii="Times New Roman" w:hAnsi="Times New Roman" w:cs="David" w:hint="cs"/>
            <w:color w:val="auto"/>
            <w:sz w:val="24"/>
            <w:rtl/>
          </w:rPr>
          <w:t>1</w:t>
        </w:r>
      </w:ins>
      <w:ins w:id="765" w:author="Shimon" w:date="2019-07-22T14:02:00Z">
        <w:r>
          <w:rPr>
            <w:rStyle w:val="emailstyle17"/>
            <w:rFonts w:ascii="Times New Roman" w:hAnsi="Times New Roman" w:cs="David" w:hint="cs"/>
            <w:color w:val="auto"/>
            <w:sz w:val="24"/>
            <w:rtl/>
          </w:rPr>
          <w:t>5:04</w:t>
        </w:r>
      </w:ins>
      <w:ins w:id="766" w:author="Shimon" w:date="2019-07-23T12:06:00Z">
        <w:r w:rsidR="008C395C" w:rsidRPr="008C395C">
          <w:rPr>
            <w:rStyle w:val="emailstyle17"/>
            <w:rFonts w:ascii="Times New Roman" w:hAnsi="Times New Roman" w:cs="David" w:hint="cs"/>
            <w:color w:val="auto"/>
            <w:sz w:val="24"/>
            <w:rtl/>
          </w:rPr>
          <w:t xml:space="preserve"> </w:t>
        </w:r>
        <w:r w:rsidR="008C395C">
          <w:rPr>
            <w:rStyle w:val="emailstyle17"/>
            <w:rFonts w:ascii="Times New Roman" w:hAnsi="Times New Roman" w:cs="David" w:hint="cs"/>
            <w:color w:val="auto"/>
            <w:sz w:val="24"/>
            <w:rtl/>
          </w:rPr>
          <w:t>(כמסומן ע"ג המסמך)</w:t>
        </w:r>
      </w:ins>
    </w:p>
    <w:p w14:paraId="231690EF" w14:textId="0ED3D414" w:rsidR="00DD7305" w:rsidRPr="00DD7305" w:rsidRDefault="00C36583" w:rsidP="00B33A21">
      <w:pPr>
        <w:pStyle w:val="11"/>
        <w:numPr>
          <w:ilvl w:val="0"/>
          <w:numId w:val="14"/>
        </w:numPr>
        <w:tabs>
          <w:tab w:val="clear" w:pos="1440"/>
          <w:tab w:val="num" w:pos="523"/>
        </w:tabs>
        <w:spacing w:before="0" w:after="240" w:line="360" w:lineRule="auto"/>
        <w:ind w:left="381"/>
        <w:rPr>
          <w:ins w:id="767" w:author="Shimon" w:date="2019-07-23T12:34:00Z"/>
          <w:rStyle w:val="emailstyle17"/>
          <w:rFonts w:ascii="Times New Roman" w:hAnsi="Times New Roman" w:cs="David"/>
          <w:b/>
          <w:bCs/>
          <w:color w:val="auto"/>
          <w:szCs w:val="28"/>
          <w:u w:val="single"/>
          <w:rPrChange w:id="768" w:author="Shimon" w:date="2019-07-23T12:34:00Z">
            <w:rPr>
              <w:ins w:id="769" w:author="Shimon" w:date="2019-07-23T12:34:00Z"/>
              <w:rStyle w:val="emailstyle17"/>
              <w:rFonts w:ascii="Times New Roman" w:hAnsi="Times New Roman" w:cs="David"/>
              <w:color w:val="auto"/>
              <w:sz w:val="24"/>
              <w:rtl/>
            </w:rPr>
          </w:rPrChange>
        </w:rPr>
        <w:pPrChange w:id="770" w:author="Shimon" w:date="2019-07-23T19:17:00Z">
          <w:pPr>
            <w:pStyle w:val="11"/>
            <w:numPr>
              <w:numId w:val="14"/>
            </w:numPr>
            <w:tabs>
              <w:tab w:val="num" w:pos="1440"/>
            </w:tabs>
            <w:spacing w:before="0" w:after="240" w:line="360" w:lineRule="auto"/>
            <w:ind w:left="510" w:hanging="425"/>
          </w:pPr>
        </w:pPrChange>
      </w:pPr>
      <w:ins w:id="771" w:author="Shimon" w:date="2019-07-23T12:15:00Z">
        <w:r>
          <w:rPr>
            <w:rStyle w:val="emailstyle17"/>
            <w:rFonts w:ascii="Times New Roman" w:hAnsi="Times New Roman" w:cs="David" w:hint="cs"/>
            <w:color w:val="auto"/>
            <w:sz w:val="24"/>
            <w:rtl/>
          </w:rPr>
          <w:t>לפיכך, ו</w:t>
        </w:r>
      </w:ins>
      <w:ins w:id="772" w:author="Shimon" w:date="2019-07-23T12:12:00Z">
        <w:r w:rsidR="008C395C">
          <w:rPr>
            <w:rStyle w:val="emailstyle17"/>
            <w:rFonts w:ascii="Times New Roman" w:hAnsi="Times New Roman" w:cs="David" w:hint="cs"/>
            <w:color w:val="auto"/>
            <w:sz w:val="24"/>
            <w:rtl/>
          </w:rPr>
          <w:t>ע"פ ה</w:t>
        </w:r>
      </w:ins>
      <w:ins w:id="773" w:author="Shimon" w:date="2019-07-23T12:16:00Z">
        <w:r>
          <w:rPr>
            <w:rStyle w:val="emailstyle17"/>
            <w:rFonts w:ascii="Times New Roman" w:hAnsi="Times New Roman" w:cs="David" w:hint="cs"/>
            <w:color w:val="auto"/>
            <w:sz w:val="24"/>
            <w:rtl/>
          </w:rPr>
          <w:t>נחיי</w:t>
        </w:r>
      </w:ins>
      <w:ins w:id="774" w:author="Shimon" w:date="2019-07-23T12:12:00Z">
        <w:r w:rsidR="008C395C">
          <w:rPr>
            <w:rStyle w:val="emailstyle17"/>
            <w:rFonts w:ascii="Times New Roman" w:hAnsi="Times New Roman" w:cs="David" w:hint="cs"/>
            <w:color w:val="auto"/>
            <w:sz w:val="24"/>
            <w:rtl/>
          </w:rPr>
          <w:t>ת מינהל הגימלאות</w:t>
        </w:r>
      </w:ins>
      <w:ins w:id="775" w:author="Shimon" w:date="2019-07-23T12:16:00Z">
        <w:r>
          <w:rPr>
            <w:rStyle w:val="emailstyle17"/>
            <w:rFonts w:ascii="Times New Roman" w:hAnsi="Times New Roman" w:cs="David" w:hint="cs"/>
            <w:color w:val="auto"/>
            <w:sz w:val="24"/>
            <w:rtl/>
          </w:rPr>
          <w:t>,</w:t>
        </w:r>
      </w:ins>
      <w:ins w:id="776" w:author="Shimon" w:date="2019-07-23T12:12:00Z">
        <w:r w:rsidR="008C395C">
          <w:rPr>
            <w:rStyle w:val="emailstyle17"/>
            <w:rFonts w:ascii="Times New Roman" w:hAnsi="Times New Roman" w:cs="David" w:hint="cs"/>
            <w:color w:val="auto"/>
            <w:sz w:val="24"/>
            <w:rtl/>
          </w:rPr>
          <w:t xml:space="preserve"> </w:t>
        </w:r>
      </w:ins>
      <w:ins w:id="777" w:author="Shimon" w:date="2019-07-23T12:13:00Z">
        <w:r w:rsidR="008C395C">
          <w:rPr>
            <w:rStyle w:val="emailstyle17"/>
            <w:rFonts w:ascii="Times New Roman" w:hAnsi="Times New Roman" w:cs="David" w:hint="cs"/>
            <w:color w:val="auto"/>
            <w:sz w:val="24"/>
            <w:rtl/>
          </w:rPr>
          <w:t xml:space="preserve">פנה התובע למר אהרונוב </w:t>
        </w:r>
      </w:ins>
      <w:ins w:id="778" w:author="Shimon" w:date="2019-07-23T12:15:00Z">
        <w:r>
          <w:rPr>
            <w:rStyle w:val="emailstyle17"/>
            <w:rFonts w:ascii="Times New Roman" w:hAnsi="Times New Roman" w:cs="David" w:hint="cs"/>
            <w:color w:val="auto"/>
            <w:sz w:val="24"/>
            <w:rtl/>
          </w:rPr>
          <w:t>ב-</w:t>
        </w:r>
        <w:r w:rsidR="008C395C">
          <w:rPr>
            <w:rStyle w:val="emailstyle17"/>
            <w:rFonts w:ascii="Times New Roman" w:hAnsi="Times New Roman" w:cs="David" w:hint="cs"/>
            <w:color w:val="auto"/>
            <w:sz w:val="24"/>
            <w:rtl/>
          </w:rPr>
          <w:t>8.1.13</w:t>
        </w:r>
        <w:r>
          <w:rPr>
            <w:rStyle w:val="emailstyle17"/>
            <w:rFonts w:ascii="Times New Roman" w:hAnsi="Times New Roman" w:cs="David" w:hint="cs"/>
            <w:color w:val="auto"/>
            <w:sz w:val="24"/>
            <w:rtl/>
          </w:rPr>
          <w:t xml:space="preserve"> </w:t>
        </w:r>
      </w:ins>
      <w:ins w:id="779" w:author="Shimon" w:date="2019-07-22T13:41:00Z">
        <w:r w:rsidR="00E26AE7">
          <w:rPr>
            <w:rStyle w:val="emailstyle17"/>
            <w:rFonts w:ascii="Times New Roman" w:hAnsi="Times New Roman" w:cs="David" w:hint="cs"/>
            <w:color w:val="auto"/>
            <w:sz w:val="24"/>
            <w:rtl/>
          </w:rPr>
          <w:t>ב</w:t>
        </w:r>
      </w:ins>
      <w:ins w:id="780" w:author="Shimon" w:date="2019-07-23T12:13:00Z">
        <w:r w:rsidR="008C395C">
          <w:rPr>
            <w:rStyle w:val="emailstyle17"/>
            <w:rFonts w:ascii="Times New Roman" w:hAnsi="Times New Roman" w:cs="David" w:hint="cs"/>
            <w:color w:val="auto"/>
            <w:sz w:val="24"/>
            <w:rtl/>
          </w:rPr>
          <w:t xml:space="preserve">מכתב </w:t>
        </w:r>
      </w:ins>
      <w:ins w:id="781" w:author="Shimon" w:date="2019-07-23T12:14:00Z">
        <w:r w:rsidR="008C395C">
          <w:rPr>
            <w:rStyle w:val="emailstyle17"/>
            <w:rFonts w:ascii="Times New Roman" w:hAnsi="Times New Roman" w:cs="David" w:hint="cs"/>
            <w:color w:val="auto"/>
            <w:sz w:val="24"/>
            <w:rtl/>
          </w:rPr>
          <w:t xml:space="preserve">ערעור </w:t>
        </w:r>
      </w:ins>
      <w:ins w:id="782" w:author="Shimon" w:date="2019-07-23T12:13:00Z">
        <w:r w:rsidR="008C395C">
          <w:rPr>
            <w:rStyle w:val="emailstyle17"/>
            <w:rFonts w:ascii="Times New Roman" w:hAnsi="Times New Roman" w:cs="David" w:hint="cs"/>
            <w:color w:val="auto"/>
            <w:sz w:val="24"/>
            <w:rtl/>
          </w:rPr>
          <w:t xml:space="preserve">מפורט </w:t>
        </w:r>
      </w:ins>
      <w:ins w:id="783" w:author="Shimon" w:date="2019-07-22T13:42:00Z">
        <w:r w:rsidR="00E26AE7">
          <w:rPr>
            <w:rStyle w:val="emailstyle17"/>
            <w:rFonts w:ascii="Times New Roman" w:hAnsi="Times New Roman" w:cs="David" w:hint="cs"/>
            <w:color w:val="auto"/>
            <w:sz w:val="24"/>
            <w:rtl/>
          </w:rPr>
          <w:t xml:space="preserve"> וממוסמך</w:t>
        </w:r>
      </w:ins>
      <w:ins w:id="784" w:author="Shimon" w:date="2019-07-22T13:52:00Z">
        <w:r w:rsidR="007B1E48">
          <w:rPr>
            <w:rStyle w:val="emailstyle17"/>
            <w:rFonts w:ascii="Times New Roman" w:hAnsi="Times New Roman" w:cs="David" w:hint="cs"/>
            <w:color w:val="auto"/>
            <w:sz w:val="24"/>
            <w:rtl/>
          </w:rPr>
          <w:t xml:space="preserve"> </w:t>
        </w:r>
      </w:ins>
      <w:ins w:id="785" w:author="Shimon" w:date="2019-07-22T14:10:00Z">
        <w:r w:rsidR="003D24EB">
          <w:rPr>
            <w:rStyle w:val="emailstyle17"/>
            <w:rFonts w:ascii="Times New Roman" w:hAnsi="Times New Roman" w:cs="David" w:hint="cs"/>
            <w:color w:val="auto"/>
            <w:sz w:val="24"/>
            <w:rtl/>
          </w:rPr>
          <w:t xml:space="preserve">המוכיח </w:t>
        </w:r>
      </w:ins>
      <w:ins w:id="786" w:author="Shimon" w:date="2019-07-22T14:04:00Z">
        <w:r w:rsidR="00907F97">
          <w:rPr>
            <w:rStyle w:val="emailstyle17"/>
            <w:rFonts w:ascii="Times New Roman" w:hAnsi="Times New Roman" w:cs="David" w:hint="cs"/>
            <w:color w:val="auto"/>
            <w:sz w:val="24"/>
            <w:rtl/>
          </w:rPr>
          <w:t>ש</w:t>
        </w:r>
      </w:ins>
      <w:ins w:id="787" w:author="Shimon" w:date="2019-07-22T14:05:00Z">
        <w:r w:rsidR="00A651E6">
          <w:rPr>
            <w:rStyle w:val="emailstyle17"/>
            <w:rFonts w:ascii="Times New Roman" w:hAnsi="Times New Roman" w:cs="David" w:hint="cs"/>
            <w:color w:val="auto"/>
            <w:sz w:val="24"/>
            <w:rtl/>
          </w:rPr>
          <w:t>גימל</w:t>
        </w:r>
      </w:ins>
      <w:ins w:id="788" w:author="Shimon" w:date="2019-07-22T18:16:00Z">
        <w:r w:rsidR="00A651E6">
          <w:rPr>
            <w:rStyle w:val="emailstyle17"/>
            <w:rFonts w:ascii="Times New Roman" w:hAnsi="Times New Roman" w:cs="David" w:hint="cs"/>
            <w:color w:val="auto"/>
            <w:sz w:val="24"/>
            <w:rtl/>
          </w:rPr>
          <w:t>תו</w:t>
        </w:r>
      </w:ins>
      <w:ins w:id="789" w:author="Shimon" w:date="2019-07-23T12:39:00Z">
        <w:r w:rsidR="004736AA">
          <w:rPr>
            <w:rStyle w:val="emailstyle17"/>
            <w:rFonts w:ascii="Times New Roman" w:hAnsi="Times New Roman" w:cs="David" w:hint="cs"/>
            <w:color w:val="auto"/>
            <w:sz w:val="24"/>
            <w:rtl/>
          </w:rPr>
          <w:t>,</w:t>
        </w:r>
      </w:ins>
      <w:ins w:id="790" w:author="Shimon" w:date="2019-07-22T14:05:00Z">
        <w:r w:rsidR="001D5FE3">
          <w:rPr>
            <w:rStyle w:val="emailstyle17"/>
            <w:rFonts w:ascii="Times New Roman" w:hAnsi="Times New Roman" w:cs="David" w:hint="cs"/>
            <w:color w:val="auto"/>
            <w:sz w:val="24"/>
            <w:rtl/>
          </w:rPr>
          <w:t xml:space="preserve"> </w:t>
        </w:r>
        <w:r w:rsidR="00907F97">
          <w:rPr>
            <w:rStyle w:val="emailstyle17"/>
            <w:rFonts w:ascii="Times New Roman" w:hAnsi="Times New Roman" w:cs="David" w:hint="cs"/>
            <w:color w:val="auto"/>
            <w:sz w:val="24"/>
            <w:rtl/>
          </w:rPr>
          <w:t>ע"פ הנחיות</w:t>
        </w:r>
      </w:ins>
      <w:ins w:id="791" w:author="Shimon" w:date="2019-07-23T12:39:00Z">
        <w:r w:rsidR="004736AA">
          <w:rPr>
            <w:rStyle w:val="emailstyle17"/>
            <w:rFonts w:ascii="Times New Roman" w:hAnsi="Times New Roman" w:cs="David" w:hint="cs"/>
            <w:color w:val="auto"/>
            <w:sz w:val="24"/>
            <w:rtl/>
          </w:rPr>
          <w:t xml:space="preserve">יו, </w:t>
        </w:r>
      </w:ins>
      <w:ins w:id="792" w:author="Shimon" w:date="2019-07-22T14:05:00Z">
        <w:r w:rsidR="003D24EB">
          <w:rPr>
            <w:rStyle w:val="emailstyle17"/>
            <w:rFonts w:ascii="Times New Roman" w:hAnsi="Times New Roman" w:cs="David" w:hint="cs"/>
            <w:color w:val="auto"/>
            <w:sz w:val="24"/>
            <w:rtl/>
          </w:rPr>
          <w:t xml:space="preserve">אינה משקפת את </w:t>
        </w:r>
      </w:ins>
      <w:ins w:id="793" w:author="Shimon" w:date="2019-07-22T14:06:00Z">
        <w:r w:rsidR="003D24EB">
          <w:rPr>
            <w:rStyle w:val="emailstyle17"/>
            <w:rFonts w:ascii="Times New Roman" w:hAnsi="Times New Roman" w:cs="David" w:hint="cs"/>
            <w:color w:val="auto"/>
            <w:sz w:val="24"/>
            <w:rtl/>
          </w:rPr>
          <w:t>זכויות</w:t>
        </w:r>
      </w:ins>
      <w:ins w:id="794" w:author="Shimon" w:date="2019-07-23T19:17:00Z">
        <w:r w:rsidR="00B33A21">
          <w:rPr>
            <w:rStyle w:val="emailstyle17"/>
            <w:rFonts w:ascii="Times New Roman" w:hAnsi="Times New Roman" w:cs="David" w:hint="cs"/>
            <w:color w:val="auto"/>
            <w:sz w:val="24"/>
            <w:rtl/>
          </w:rPr>
          <w:t xml:space="preserve"> התובע</w:t>
        </w:r>
      </w:ins>
      <w:ins w:id="795" w:author="Shimon" w:date="2019-07-22T14:06:00Z">
        <w:r w:rsidR="003D24EB">
          <w:rPr>
            <w:rStyle w:val="emailstyle17"/>
            <w:rFonts w:ascii="Times New Roman" w:hAnsi="Times New Roman" w:cs="David" w:hint="cs"/>
            <w:color w:val="auto"/>
            <w:sz w:val="24"/>
            <w:rtl/>
          </w:rPr>
          <w:t xml:space="preserve"> ע"פ החוזה</w:t>
        </w:r>
      </w:ins>
      <w:ins w:id="796" w:author="Shimon" w:date="2019-07-23T19:17:00Z">
        <w:r w:rsidR="00B33A21">
          <w:rPr>
            <w:rStyle w:val="emailstyle17"/>
            <w:rFonts w:ascii="Times New Roman" w:hAnsi="Times New Roman" w:cs="David" w:hint="cs"/>
            <w:color w:val="auto"/>
            <w:sz w:val="24"/>
            <w:rtl/>
          </w:rPr>
          <w:t>,</w:t>
        </w:r>
      </w:ins>
      <w:ins w:id="797" w:author="Shimon" w:date="2019-07-23T12:17:00Z">
        <w:r w:rsidR="00B33A21">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גורמת לו עוול קשה</w:t>
        </w:r>
      </w:ins>
      <w:ins w:id="798" w:author="Shimon" w:date="2019-07-23T12:39:00Z">
        <w:r w:rsidR="004736AA">
          <w:rPr>
            <w:rStyle w:val="emailstyle17"/>
            <w:rFonts w:ascii="Times New Roman" w:hAnsi="Times New Roman" w:cs="David" w:hint="cs"/>
            <w:color w:val="auto"/>
            <w:sz w:val="24"/>
            <w:rtl/>
          </w:rPr>
          <w:t>, וגוזל</w:t>
        </w:r>
      </w:ins>
      <w:ins w:id="799" w:author="Shimon" w:date="2019-07-23T12:44:00Z">
        <w:r w:rsidR="004736AA">
          <w:rPr>
            <w:rStyle w:val="emailstyle17"/>
            <w:rFonts w:ascii="Times New Roman" w:hAnsi="Times New Roman" w:cs="David" w:hint="cs"/>
            <w:color w:val="auto"/>
            <w:sz w:val="24"/>
            <w:rtl/>
          </w:rPr>
          <w:t>ו</w:t>
        </w:r>
      </w:ins>
      <w:ins w:id="800" w:author="Shimon" w:date="2019-07-23T12:39:00Z">
        <w:r w:rsidR="004736AA">
          <w:rPr>
            <w:rStyle w:val="emailstyle17"/>
            <w:rFonts w:ascii="Times New Roman" w:hAnsi="Times New Roman" w:cs="David" w:hint="cs"/>
            <w:color w:val="auto"/>
            <w:sz w:val="24"/>
            <w:rtl/>
          </w:rPr>
          <w:t>ת ממנו מדי חודש זכויות פנסיה ש</w:t>
        </w:r>
      </w:ins>
      <w:ins w:id="801" w:author="Shimon" w:date="2019-07-23T12:42:00Z">
        <w:r w:rsidR="004736AA">
          <w:rPr>
            <w:rStyle w:val="emailstyle17"/>
            <w:rFonts w:ascii="Times New Roman" w:hAnsi="Times New Roman" w:cs="David" w:hint="cs"/>
            <w:color w:val="auto"/>
            <w:sz w:val="24"/>
            <w:rtl/>
          </w:rPr>
          <w:t xml:space="preserve">למימונם </w:t>
        </w:r>
      </w:ins>
      <w:ins w:id="802" w:author="Shimon" w:date="2019-07-23T12:40:00Z">
        <w:r w:rsidR="004736AA">
          <w:rPr>
            <w:rStyle w:val="emailstyle17"/>
            <w:rFonts w:ascii="Times New Roman" w:hAnsi="Times New Roman" w:cs="David" w:hint="cs"/>
            <w:color w:val="auto"/>
            <w:sz w:val="24"/>
            <w:rtl/>
          </w:rPr>
          <w:t>נוכו ממשכורתו</w:t>
        </w:r>
      </w:ins>
      <w:ins w:id="803" w:author="Shimon" w:date="2019-07-23T12:42:00Z">
        <w:r w:rsidR="004736AA">
          <w:rPr>
            <w:rStyle w:val="emailstyle17"/>
            <w:rFonts w:ascii="Times New Roman" w:hAnsi="Times New Roman" w:cs="David" w:hint="cs"/>
            <w:color w:val="auto"/>
            <w:sz w:val="24"/>
            <w:rtl/>
          </w:rPr>
          <w:t xml:space="preserve"> ע"פ חוק</w:t>
        </w:r>
      </w:ins>
      <w:ins w:id="804" w:author="Shimon" w:date="2019-07-23T12:41:00Z">
        <w:r w:rsidR="004736AA">
          <w:rPr>
            <w:rStyle w:val="emailstyle17"/>
            <w:rFonts w:ascii="Times New Roman" w:hAnsi="Times New Roman" w:cs="David" w:hint="cs"/>
            <w:color w:val="auto"/>
            <w:sz w:val="24"/>
            <w:rtl/>
          </w:rPr>
          <w:t>,</w:t>
        </w:r>
      </w:ins>
      <w:ins w:id="805" w:author="Shimon" w:date="2019-07-23T12:40:00Z">
        <w:r w:rsidR="004736AA">
          <w:rPr>
            <w:rStyle w:val="emailstyle17"/>
            <w:rFonts w:ascii="Times New Roman" w:hAnsi="Times New Roman" w:cs="David" w:hint="cs"/>
            <w:color w:val="auto"/>
            <w:sz w:val="24"/>
            <w:rtl/>
          </w:rPr>
          <w:t xml:space="preserve"> </w:t>
        </w:r>
      </w:ins>
      <w:ins w:id="806" w:author="Shimon" w:date="2019-07-23T12:41:00Z">
        <w:r w:rsidR="004736AA">
          <w:rPr>
            <w:rStyle w:val="emailstyle17"/>
            <w:rFonts w:ascii="Times New Roman" w:hAnsi="Times New Roman" w:cs="David" w:hint="cs"/>
            <w:color w:val="auto"/>
            <w:sz w:val="24"/>
            <w:rtl/>
          </w:rPr>
          <w:t xml:space="preserve">מדי חודש בחודשו במשך </w:t>
        </w:r>
      </w:ins>
      <w:ins w:id="807" w:author="Shimon" w:date="2019-07-23T12:40:00Z">
        <w:r w:rsidR="004736AA">
          <w:rPr>
            <w:rStyle w:val="emailstyle17"/>
            <w:rFonts w:ascii="Times New Roman" w:hAnsi="Times New Roman" w:cs="David" w:hint="cs"/>
            <w:color w:val="auto"/>
            <w:sz w:val="24"/>
            <w:rtl/>
          </w:rPr>
          <w:t>שנים ארוכות</w:t>
        </w:r>
      </w:ins>
      <w:ins w:id="808" w:author="Shimon" w:date="2019-07-23T12:42:00Z">
        <w:r w:rsidR="004736AA">
          <w:rPr>
            <w:rStyle w:val="emailstyle17"/>
            <w:rFonts w:ascii="Times New Roman" w:hAnsi="Times New Roman" w:cs="David" w:hint="cs"/>
            <w:color w:val="auto"/>
            <w:sz w:val="24"/>
            <w:rtl/>
          </w:rPr>
          <w:t>, סכומים משמעותיים</w:t>
        </w:r>
      </w:ins>
      <w:ins w:id="809" w:author="Shimon" w:date="2019-07-23T12:43:00Z">
        <w:r w:rsidR="004736AA">
          <w:rPr>
            <w:rStyle w:val="emailstyle17"/>
            <w:rFonts w:ascii="Times New Roman" w:hAnsi="Times New Roman" w:cs="David" w:hint="cs"/>
            <w:color w:val="auto"/>
            <w:sz w:val="24"/>
            <w:rtl/>
          </w:rPr>
          <w:t xml:space="preserve"> ביותר.</w:t>
        </w:r>
      </w:ins>
      <w:ins w:id="810" w:author="Shimon" w:date="2019-07-23T12:42:00Z">
        <w:r w:rsidR="004736AA">
          <w:rPr>
            <w:rStyle w:val="emailstyle17"/>
            <w:rFonts w:ascii="Times New Roman" w:hAnsi="Times New Roman" w:cs="David" w:hint="cs"/>
            <w:color w:val="auto"/>
            <w:sz w:val="24"/>
            <w:rtl/>
          </w:rPr>
          <w:t xml:space="preserve">  </w:t>
        </w:r>
      </w:ins>
      <w:ins w:id="811" w:author="Shimon" w:date="2019-07-23T12:41:00Z">
        <w:r w:rsidR="004736AA">
          <w:rPr>
            <w:rStyle w:val="emailstyle17"/>
            <w:rFonts w:ascii="Times New Roman" w:hAnsi="Times New Roman" w:cs="David" w:hint="cs"/>
            <w:color w:val="auto"/>
            <w:sz w:val="24"/>
            <w:rtl/>
          </w:rPr>
          <w:t xml:space="preserve"> </w:t>
        </w:r>
      </w:ins>
      <w:ins w:id="812" w:author="Shimon" w:date="2019-07-23T12:40:00Z">
        <w:r w:rsidR="004736AA">
          <w:rPr>
            <w:rStyle w:val="emailstyle17"/>
            <w:rFonts w:ascii="Times New Roman" w:hAnsi="Times New Roman" w:cs="David" w:hint="cs"/>
            <w:color w:val="auto"/>
            <w:sz w:val="24"/>
            <w:rtl/>
          </w:rPr>
          <w:t xml:space="preserve"> </w:t>
        </w:r>
      </w:ins>
      <w:ins w:id="813" w:author="Shimon" w:date="2019-07-22T14:15:00Z">
        <w:r w:rsidR="003D24EB">
          <w:rPr>
            <w:rStyle w:val="emailstyle17"/>
            <w:rFonts w:ascii="Times New Roman" w:hAnsi="Times New Roman" w:cs="David" w:hint="cs"/>
            <w:color w:val="auto"/>
            <w:sz w:val="24"/>
            <w:rtl/>
          </w:rPr>
          <w:t xml:space="preserve"> </w:t>
        </w:r>
      </w:ins>
      <w:ins w:id="814" w:author="Shimon" w:date="2019-07-22T14:11:00Z">
        <w:r w:rsidR="003D24EB">
          <w:rPr>
            <w:rStyle w:val="emailstyle17"/>
            <w:rFonts w:ascii="Times New Roman" w:hAnsi="Times New Roman" w:cs="David" w:hint="cs"/>
            <w:color w:val="auto"/>
            <w:sz w:val="24"/>
            <w:rtl/>
          </w:rPr>
          <w:t xml:space="preserve"> </w:t>
        </w:r>
      </w:ins>
    </w:p>
    <w:p w14:paraId="6D28625C" w14:textId="5756D83B" w:rsidR="004736AA" w:rsidRPr="00AF49BE" w:rsidRDefault="00DD7305" w:rsidP="00AF49BE">
      <w:pPr>
        <w:pStyle w:val="11"/>
        <w:numPr>
          <w:ilvl w:val="0"/>
          <w:numId w:val="14"/>
        </w:numPr>
        <w:tabs>
          <w:tab w:val="clear" w:pos="1440"/>
          <w:tab w:val="num" w:pos="523"/>
        </w:tabs>
        <w:spacing w:before="0" w:after="240" w:line="360" w:lineRule="auto"/>
        <w:ind w:left="381"/>
        <w:rPr>
          <w:ins w:id="815" w:author="Shimon" w:date="2019-07-23T12:46:00Z"/>
          <w:rStyle w:val="emailstyle17"/>
          <w:rFonts w:ascii="Times New Roman" w:hAnsi="Times New Roman" w:cs="David"/>
          <w:b/>
          <w:bCs/>
          <w:color w:val="auto"/>
          <w:szCs w:val="28"/>
          <w:u w:val="single"/>
          <w:rPrChange w:id="816" w:author="Shimon" w:date="2019-07-23T12:46:00Z">
            <w:rPr>
              <w:ins w:id="817" w:author="Shimon" w:date="2019-07-23T12:46:00Z"/>
              <w:rStyle w:val="emailstyle17"/>
              <w:rFonts w:ascii="Times New Roman" w:hAnsi="Times New Roman" w:cs="David"/>
              <w:color w:val="auto"/>
              <w:sz w:val="24"/>
              <w:rtl/>
            </w:rPr>
          </w:rPrChange>
        </w:rPr>
        <w:pPrChange w:id="818" w:author="Shimon" w:date="2019-07-23T12:47:00Z">
          <w:pPr>
            <w:pStyle w:val="11"/>
            <w:numPr>
              <w:numId w:val="14"/>
            </w:numPr>
            <w:tabs>
              <w:tab w:val="num" w:pos="1440"/>
            </w:tabs>
            <w:spacing w:before="0" w:after="240" w:line="360" w:lineRule="auto"/>
            <w:ind w:left="510" w:hanging="425"/>
          </w:pPr>
        </w:pPrChange>
      </w:pPr>
      <w:ins w:id="819" w:author="Shimon" w:date="2019-07-23T12:34:00Z">
        <w:r>
          <w:rPr>
            <w:rStyle w:val="emailstyle17"/>
            <w:rFonts w:ascii="Times New Roman" w:hAnsi="Times New Roman" w:cs="David" w:hint="cs"/>
            <w:color w:val="auto"/>
            <w:sz w:val="24"/>
            <w:rtl/>
          </w:rPr>
          <w:t>את מכתב הערעור מסר התובע באופן אישי למר אהרונוב ב</w:t>
        </w:r>
      </w:ins>
      <w:ins w:id="820" w:author="Shimon" w:date="2019-07-23T12:35:00Z">
        <w:r>
          <w:rPr>
            <w:rStyle w:val="emailstyle17"/>
            <w:rFonts w:ascii="Times New Roman" w:hAnsi="Times New Roman" w:cs="David" w:hint="cs"/>
            <w:color w:val="auto"/>
            <w:sz w:val="24"/>
            <w:rtl/>
          </w:rPr>
          <w:t>משרדו ב</w:t>
        </w:r>
      </w:ins>
      <w:ins w:id="821" w:author="Shimon" w:date="2019-07-23T12:34:00Z">
        <w:r>
          <w:rPr>
            <w:rStyle w:val="emailstyle17"/>
            <w:rFonts w:ascii="Times New Roman" w:hAnsi="Times New Roman" w:cs="David" w:hint="cs"/>
            <w:color w:val="auto"/>
            <w:sz w:val="24"/>
            <w:rtl/>
          </w:rPr>
          <w:t>נציבות</w:t>
        </w:r>
      </w:ins>
      <w:ins w:id="822" w:author="Shimon" w:date="2019-07-23T12:35:00Z">
        <w:r>
          <w:rPr>
            <w:rStyle w:val="emailstyle17"/>
            <w:rFonts w:ascii="Times New Roman" w:hAnsi="Times New Roman" w:cs="David" w:hint="cs"/>
            <w:color w:val="auto"/>
            <w:sz w:val="24"/>
            <w:rtl/>
          </w:rPr>
          <w:t xml:space="preserve"> שרות המדינה</w:t>
        </w:r>
        <w:r w:rsidR="004736AA">
          <w:rPr>
            <w:rStyle w:val="emailstyle17"/>
            <w:rFonts w:ascii="Times New Roman" w:hAnsi="Times New Roman" w:cs="David" w:hint="cs"/>
            <w:color w:val="auto"/>
            <w:sz w:val="24"/>
            <w:rtl/>
          </w:rPr>
          <w:t xml:space="preserve"> בליווי הסברים נוספים בע</w:t>
        </w:r>
      </w:ins>
      <w:ins w:id="823" w:author="Shimon" w:date="2019-07-23T12:36:00Z">
        <w:r w:rsidR="004736AA">
          <w:rPr>
            <w:rStyle w:val="emailstyle17"/>
            <w:rFonts w:ascii="Times New Roman" w:hAnsi="Times New Roman" w:cs="David" w:hint="cs"/>
            <w:color w:val="auto"/>
            <w:sz w:val="24"/>
            <w:rtl/>
          </w:rPr>
          <w:t>"פ</w:t>
        </w:r>
      </w:ins>
      <w:ins w:id="824" w:author="Shimon" w:date="2019-07-23T12:47:00Z">
        <w:r w:rsidR="00AF49BE">
          <w:rPr>
            <w:rStyle w:val="emailstyle17"/>
            <w:rFonts w:ascii="Times New Roman" w:hAnsi="Times New Roman" w:cs="David" w:hint="cs"/>
            <w:color w:val="auto"/>
            <w:sz w:val="24"/>
            <w:rtl/>
          </w:rPr>
          <w:t xml:space="preserve">. </w:t>
        </w:r>
      </w:ins>
      <w:ins w:id="825" w:author="Shimon" w:date="2019-07-23T12:45:00Z">
        <w:r w:rsidR="004736AA">
          <w:rPr>
            <w:rStyle w:val="emailstyle17"/>
            <w:rFonts w:ascii="Times New Roman" w:hAnsi="Times New Roman" w:cs="David" w:hint="cs"/>
            <w:color w:val="auto"/>
            <w:sz w:val="24"/>
            <w:rtl/>
          </w:rPr>
          <w:t>מר אהרונוב הבטיח שהנושא ייבדק</w:t>
        </w:r>
      </w:ins>
      <w:ins w:id="826" w:author="Shimon" w:date="2019-07-23T12:46:00Z">
        <w:r w:rsidR="00AF49BE">
          <w:rPr>
            <w:rStyle w:val="emailstyle17"/>
            <w:rFonts w:ascii="Times New Roman" w:hAnsi="Times New Roman" w:cs="David" w:hint="cs"/>
            <w:color w:val="auto"/>
            <w:sz w:val="24"/>
            <w:rtl/>
          </w:rPr>
          <w:t xml:space="preserve"> מחדש.</w:t>
        </w:r>
      </w:ins>
    </w:p>
    <w:p w14:paraId="15FCCB5C" w14:textId="297617ED" w:rsidR="00435D70" w:rsidRPr="00D33932" w:rsidRDefault="00A87DBF" w:rsidP="00E21D10">
      <w:pPr>
        <w:pStyle w:val="11"/>
        <w:numPr>
          <w:ilvl w:val="0"/>
          <w:numId w:val="14"/>
        </w:numPr>
        <w:tabs>
          <w:tab w:val="clear" w:pos="1440"/>
          <w:tab w:val="num" w:pos="523"/>
        </w:tabs>
        <w:spacing w:before="0" w:after="240" w:line="360" w:lineRule="auto"/>
        <w:ind w:left="381" w:firstLine="0"/>
        <w:rPr>
          <w:ins w:id="827" w:author="Shimon" w:date="2019-07-23T13:49:00Z"/>
          <w:rStyle w:val="emailstyle17"/>
          <w:rFonts w:ascii="Times New Roman" w:hAnsi="Times New Roman" w:cs="David"/>
          <w:b/>
          <w:bCs/>
          <w:color w:val="auto"/>
          <w:szCs w:val="28"/>
          <w:u w:val="single"/>
        </w:rPr>
        <w:pPrChange w:id="828" w:author="Shimon" w:date="2019-07-23T14:03:00Z">
          <w:pPr>
            <w:pStyle w:val="11"/>
            <w:numPr>
              <w:numId w:val="14"/>
            </w:numPr>
            <w:tabs>
              <w:tab w:val="num" w:pos="1440"/>
            </w:tabs>
            <w:spacing w:before="0" w:after="240" w:line="360" w:lineRule="auto"/>
            <w:ind w:left="510" w:hanging="425"/>
          </w:pPr>
        </w:pPrChange>
      </w:pPr>
      <w:ins w:id="829" w:author="Shimon" w:date="2019-07-23T14:43:00Z">
        <w:r>
          <w:rPr>
            <w:rStyle w:val="emailstyle17"/>
            <w:rFonts w:ascii="Times New Roman" w:hAnsi="Times New Roman" w:cs="David" w:hint="cs"/>
            <w:color w:val="auto"/>
            <w:sz w:val="24"/>
            <w:rtl/>
          </w:rPr>
          <w:t xml:space="preserve"> </w:t>
        </w:r>
      </w:ins>
      <w:ins w:id="830" w:author="Shimon" w:date="2019-07-23T12:49:00Z">
        <w:r w:rsidR="00AF49BE" w:rsidRPr="00D33932">
          <w:rPr>
            <w:rStyle w:val="emailstyle17"/>
            <w:rFonts w:ascii="Times New Roman" w:hAnsi="Times New Roman" w:cs="David" w:hint="cs"/>
            <w:color w:val="auto"/>
            <w:sz w:val="24"/>
            <w:rtl/>
          </w:rPr>
          <w:t xml:space="preserve"> </w:t>
        </w:r>
      </w:ins>
      <w:ins w:id="831" w:author="Shimon" w:date="2019-07-23T12:50:00Z">
        <w:r w:rsidR="00AF49BE" w:rsidRPr="00D33932">
          <w:rPr>
            <w:rStyle w:val="emailstyle17"/>
            <w:rFonts w:ascii="Times New Roman" w:hAnsi="Times New Roman" w:cs="David" w:hint="cs"/>
            <w:color w:val="auto"/>
            <w:sz w:val="24"/>
            <w:rtl/>
          </w:rPr>
          <w:t>לאחר כחודשיים קיבל התובע תשובה בחתימת מר ציון</w:t>
        </w:r>
      </w:ins>
      <w:ins w:id="832" w:author="Shimon" w:date="2019-07-23T12:51:00Z">
        <w:r w:rsidR="00AF49BE" w:rsidRPr="00D33932">
          <w:rPr>
            <w:rStyle w:val="emailstyle17"/>
            <w:rFonts w:ascii="Times New Roman" w:hAnsi="Times New Roman" w:cs="David" w:hint="cs"/>
            <w:color w:val="auto"/>
            <w:sz w:val="24"/>
            <w:rtl/>
          </w:rPr>
          <w:t xml:space="preserve"> לוי</w:t>
        </w:r>
      </w:ins>
      <w:ins w:id="833" w:author="Shimon" w:date="2019-07-23T14:02:00Z">
        <w:r w:rsidR="00D33932" w:rsidRPr="00D33932">
          <w:rPr>
            <w:rStyle w:val="emailstyle17"/>
            <w:rFonts w:ascii="Times New Roman" w:hAnsi="Times New Roman" w:cs="David" w:hint="cs"/>
            <w:color w:val="auto"/>
            <w:sz w:val="24"/>
            <w:rtl/>
          </w:rPr>
          <w:t xml:space="preserve">, מנהל האגף הבכיר לפרישה וגימלאות הנציבות שרות המדינה, </w:t>
        </w:r>
      </w:ins>
      <w:ins w:id="834" w:author="Shimon" w:date="2019-07-23T13:01:00Z">
        <w:r w:rsidR="00201CFF" w:rsidRPr="00D33932">
          <w:rPr>
            <w:rStyle w:val="emailstyle17"/>
            <w:rFonts w:ascii="Times New Roman" w:hAnsi="Times New Roman" w:cs="David" w:hint="cs"/>
            <w:color w:val="auto"/>
            <w:sz w:val="24"/>
            <w:rtl/>
          </w:rPr>
          <w:t xml:space="preserve"> </w:t>
        </w:r>
      </w:ins>
      <w:ins w:id="835" w:author="Shimon" w:date="2019-07-23T13:02:00Z">
        <w:r w:rsidR="00201CFF" w:rsidRPr="00D33932">
          <w:rPr>
            <w:rStyle w:val="emailstyle17"/>
            <w:rFonts w:ascii="Times New Roman" w:hAnsi="Times New Roman" w:cs="David" w:hint="cs"/>
            <w:color w:val="auto"/>
            <w:sz w:val="24"/>
            <w:rtl/>
          </w:rPr>
          <w:t>ה</w:t>
        </w:r>
      </w:ins>
      <w:ins w:id="836" w:author="Shimon" w:date="2019-07-23T12:55:00Z">
        <w:r w:rsidR="00AF49BE" w:rsidRPr="00D33932">
          <w:rPr>
            <w:rStyle w:val="emailstyle17"/>
            <w:rFonts w:ascii="Times New Roman" w:hAnsi="Times New Roman" w:cs="David" w:hint="cs"/>
            <w:color w:val="auto"/>
            <w:sz w:val="24"/>
            <w:rtl/>
          </w:rPr>
          <w:t>כותב "לאחר בדיקה מעמיקה"</w:t>
        </w:r>
        <w:r w:rsidR="00201CFF" w:rsidRPr="00D33932">
          <w:rPr>
            <w:rStyle w:val="emailstyle17"/>
            <w:rFonts w:ascii="Times New Roman" w:hAnsi="Times New Roman" w:cs="David" w:hint="cs"/>
            <w:color w:val="auto"/>
            <w:sz w:val="24"/>
            <w:rtl/>
          </w:rPr>
          <w:t xml:space="preserve"> של </w:t>
        </w:r>
      </w:ins>
      <w:ins w:id="837" w:author="Shimon" w:date="2019-07-23T13:02:00Z">
        <w:r w:rsidR="00201CFF" w:rsidRPr="00D33932">
          <w:rPr>
            <w:rStyle w:val="emailstyle17"/>
            <w:rFonts w:ascii="Times New Roman" w:hAnsi="Times New Roman" w:cs="David" w:hint="cs"/>
            <w:color w:val="auto"/>
            <w:sz w:val="24"/>
            <w:rtl/>
          </w:rPr>
          <w:t>ט</w:t>
        </w:r>
      </w:ins>
      <w:ins w:id="838" w:author="Shimon" w:date="2019-07-23T12:55:00Z">
        <w:r w:rsidR="00AF49BE" w:rsidRPr="00D33932">
          <w:rPr>
            <w:rStyle w:val="emailstyle17"/>
            <w:rFonts w:ascii="Times New Roman" w:hAnsi="Times New Roman" w:cs="David" w:hint="cs"/>
            <w:color w:val="auto"/>
            <w:sz w:val="24"/>
            <w:rtl/>
          </w:rPr>
          <w:t>ענות</w:t>
        </w:r>
        <w:r w:rsidR="00201CFF" w:rsidRPr="00D33932">
          <w:rPr>
            <w:rStyle w:val="emailstyle17"/>
            <w:rFonts w:ascii="Times New Roman" w:hAnsi="Times New Roman" w:cs="David" w:hint="cs"/>
            <w:color w:val="auto"/>
            <w:sz w:val="24"/>
            <w:rtl/>
          </w:rPr>
          <w:t xml:space="preserve"> </w:t>
        </w:r>
      </w:ins>
      <w:ins w:id="839" w:author="Shimon" w:date="2019-07-23T13:04:00Z">
        <w:r w:rsidR="00201CFF" w:rsidRPr="00D33932">
          <w:rPr>
            <w:rStyle w:val="emailstyle17"/>
            <w:rFonts w:ascii="Times New Roman" w:hAnsi="Times New Roman" w:cs="David" w:hint="cs"/>
            <w:color w:val="auto"/>
            <w:sz w:val="24"/>
            <w:rtl/>
          </w:rPr>
          <w:t>התובע ב</w:t>
        </w:r>
      </w:ins>
      <w:ins w:id="840" w:author="Shimon" w:date="2019-07-23T13:02:00Z">
        <w:r w:rsidR="00201CFF" w:rsidRPr="00D33932">
          <w:rPr>
            <w:rStyle w:val="emailstyle17"/>
            <w:rFonts w:ascii="Times New Roman" w:hAnsi="Times New Roman" w:cs="David" w:hint="cs"/>
            <w:color w:val="auto"/>
            <w:sz w:val="24"/>
            <w:rtl/>
          </w:rPr>
          <w:t>עירעור</w:t>
        </w:r>
      </w:ins>
      <w:ins w:id="841" w:author="Shimon" w:date="2019-07-23T13:04:00Z">
        <w:r w:rsidR="00201CFF" w:rsidRPr="00D33932">
          <w:rPr>
            <w:rStyle w:val="emailstyle17"/>
            <w:rFonts w:ascii="Times New Roman" w:hAnsi="Times New Roman" w:cs="David" w:hint="cs"/>
            <w:color w:val="auto"/>
            <w:sz w:val="24"/>
            <w:rtl/>
          </w:rPr>
          <w:t xml:space="preserve">ו, כי </w:t>
        </w:r>
      </w:ins>
      <w:ins w:id="842" w:author="Shimon" w:date="2019-07-23T12:56:00Z">
        <w:r w:rsidR="00201CFF" w:rsidRPr="00D33932">
          <w:rPr>
            <w:rStyle w:val="emailstyle17"/>
            <w:rFonts w:ascii="Times New Roman" w:hAnsi="Times New Roman" w:cs="David" w:hint="cs"/>
            <w:color w:val="auto"/>
            <w:sz w:val="24"/>
            <w:rtl/>
          </w:rPr>
          <w:t>ה</w:t>
        </w:r>
        <w:r>
          <w:rPr>
            <w:rStyle w:val="emailstyle17"/>
            <w:rFonts w:ascii="Times New Roman" w:hAnsi="Times New Roman" w:cs="David" w:hint="cs"/>
            <w:color w:val="auto"/>
            <w:sz w:val="24"/>
            <w:rtl/>
          </w:rPr>
          <w:t>גימלה לתקופת כתב המינוי</w:t>
        </w:r>
        <w:r w:rsidR="00201CFF" w:rsidRPr="00D33932">
          <w:rPr>
            <w:rStyle w:val="emailstyle17"/>
            <w:rFonts w:ascii="Times New Roman" w:hAnsi="Times New Roman" w:cs="David" w:hint="cs"/>
            <w:color w:val="auto"/>
            <w:sz w:val="24"/>
            <w:rtl/>
          </w:rPr>
          <w:t xml:space="preserve"> </w:t>
        </w:r>
      </w:ins>
      <w:ins w:id="843" w:author="Shimon" w:date="2019-07-23T14:43:00Z">
        <w:r>
          <w:rPr>
            <w:rStyle w:val="emailstyle17"/>
            <w:rFonts w:ascii="Times New Roman" w:hAnsi="Times New Roman" w:cs="David" w:hint="cs"/>
            <w:color w:val="auto"/>
            <w:sz w:val="24"/>
            <w:rtl/>
          </w:rPr>
          <w:t xml:space="preserve">לפי </w:t>
        </w:r>
      </w:ins>
      <w:ins w:id="844" w:author="Shimon" w:date="2019-07-23T12:56:00Z">
        <w:r w:rsidR="00201CFF" w:rsidRPr="00D33932">
          <w:rPr>
            <w:rStyle w:val="emailstyle17"/>
            <w:rFonts w:ascii="Times New Roman" w:hAnsi="Times New Roman" w:cs="David" w:hint="cs"/>
            <w:color w:val="auto"/>
            <w:sz w:val="24"/>
            <w:rtl/>
          </w:rPr>
          <w:t>דרגה +</w:t>
        </w:r>
      </w:ins>
      <w:ins w:id="845" w:author="Shimon" w:date="2019-07-23T12:57:00Z">
        <w:r w:rsidR="00201CFF" w:rsidRPr="00D33932">
          <w:rPr>
            <w:rStyle w:val="emailstyle17"/>
            <w:rFonts w:ascii="Times New Roman" w:hAnsi="Times New Roman" w:cs="David" w:hint="cs"/>
            <w:color w:val="auto"/>
            <w:sz w:val="24"/>
            <w:rtl/>
          </w:rPr>
          <w:t xml:space="preserve">44 (במקום 46+) </w:t>
        </w:r>
      </w:ins>
      <w:ins w:id="846" w:author="Shimon" w:date="2019-07-23T13:04:00Z">
        <w:r w:rsidR="00201CFF" w:rsidRPr="00D33932">
          <w:rPr>
            <w:rStyle w:val="emailstyle17"/>
            <w:rFonts w:ascii="Times New Roman" w:hAnsi="Times New Roman" w:cs="David" w:hint="cs"/>
            <w:color w:val="auto"/>
            <w:sz w:val="24"/>
            <w:rtl/>
          </w:rPr>
          <w:t xml:space="preserve">נובעת מכך שהתובע לא חתם </w:t>
        </w:r>
      </w:ins>
      <w:ins w:id="847" w:author="Shimon" w:date="2019-07-23T13:05:00Z">
        <w:r w:rsidR="00201CFF" w:rsidRPr="00D33932">
          <w:rPr>
            <w:rStyle w:val="emailstyle17"/>
            <w:rFonts w:ascii="Times New Roman" w:hAnsi="Times New Roman" w:cs="David" w:hint="cs"/>
            <w:color w:val="auto"/>
            <w:sz w:val="24"/>
            <w:rtl/>
          </w:rPr>
          <w:t xml:space="preserve">בשנת 1995 </w:t>
        </w:r>
      </w:ins>
      <w:ins w:id="848" w:author="Shimon" w:date="2019-07-23T13:04:00Z">
        <w:r w:rsidR="00201CFF" w:rsidRPr="00D33932">
          <w:rPr>
            <w:rStyle w:val="emailstyle17"/>
            <w:rFonts w:ascii="Times New Roman" w:hAnsi="Times New Roman" w:cs="David" w:hint="cs"/>
            <w:color w:val="auto"/>
            <w:sz w:val="24"/>
            <w:rtl/>
          </w:rPr>
          <w:t>על נספח לח</w:t>
        </w:r>
      </w:ins>
      <w:ins w:id="849" w:author="Shimon" w:date="2019-07-23T13:05:00Z">
        <w:r w:rsidR="00EE4B7B" w:rsidRPr="00D33932">
          <w:rPr>
            <w:rStyle w:val="emailstyle17"/>
            <w:rFonts w:ascii="Times New Roman" w:hAnsi="Times New Roman" w:cs="David" w:hint="cs"/>
            <w:color w:val="auto"/>
            <w:sz w:val="24"/>
            <w:rtl/>
          </w:rPr>
          <w:t xml:space="preserve">וזה </w:t>
        </w:r>
      </w:ins>
      <w:ins w:id="850" w:author="Shimon" w:date="2019-07-23T13:06:00Z">
        <w:r w:rsidR="00EE4B7B" w:rsidRPr="00D33932">
          <w:rPr>
            <w:rStyle w:val="emailstyle17"/>
            <w:rFonts w:ascii="Times New Roman" w:hAnsi="Times New Roman" w:cs="David" w:hint="cs"/>
            <w:color w:val="auto"/>
            <w:sz w:val="24"/>
            <w:rtl/>
          </w:rPr>
          <w:t xml:space="preserve">(ר' </w:t>
        </w:r>
      </w:ins>
      <w:ins w:id="851" w:author="Shimon" w:date="2019-07-23T13:42:00Z">
        <w:r w:rsidR="00337EAF" w:rsidRPr="00D33932">
          <w:rPr>
            <w:rStyle w:val="emailstyle17"/>
            <w:rFonts w:ascii="Times New Roman" w:hAnsi="Times New Roman" w:cs="David" w:hint="cs"/>
            <w:color w:val="auto"/>
            <w:sz w:val="24"/>
            <w:rtl/>
          </w:rPr>
          <w:t xml:space="preserve">לעיל </w:t>
        </w:r>
      </w:ins>
      <w:ins w:id="852" w:author="Shimon" w:date="2019-07-23T13:06:00Z">
        <w:r w:rsidR="00EE4B7B" w:rsidRPr="00D33932">
          <w:rPr>
            <w:rStyle w:val="emailstyle17"/>
            <w:rFonts w:ascii="Times New Roman" w:hAnsi="Times New Roman" w:cs="David" w:hint="cs"/>
            <w:color w:val="auto"/>
            <w:sz w:val="24"/>
            <w:rtl/>
          </w:rPr>
          <w:t>פיסק</w:t>
        </w:r>
      </w:ins>
      <w:ins w:id="853" w:author="Shimon" w:date="2019-07-23T13:42:00Z">
        <w:r w:rsidR="00337EAF" w:rsidRPr="00D33932">
          <w:rPr>
            <w:rStyle w:val="emailstyle17"/>
            <w:rFonts w:ascii="Times New Roman" w:hAnsi="Times New Roman" w:cs="David" w:hint="cs"/>
            <w:color w:val="auto"/>
            <w:sz w:val="24"/>
            <w:rtl/>
          </w:rPr>
          <w:t>אות 16-17</w:t>
        </w:r>
      </w:ins>
      <w:ins w:id="854" w:author="Shimon" w:date="2019-07-23T13:43:00Z">
        <w:r w:rsidR="00337EAF" w:rsidRPr="00D33932">
          <w:rPr>
            <w:rStyle w:val="emailstyle17"/>
            <w:rFonts w:ascii="Times New Roman" w:hAnsi="Times New Roman" w:cs="David" w:hint="cs"/>
            <w:color w:val="auto"/>
            <w:sz w:val="24"/>
            <w:rtl/>
          </w:rPr>
          <w:t>)</w:t>
        </w:r>
      </w:ins>
      <w:ins w:id="855" w:author="Shimon" w:date="2019-07-23T14:05:00Z">
        <w:r w:rsidR="00D33932">
          <w:rPr>
            <w:rStyle w:val="emailstyle17"/>
            <w:rFonts w:ascii="Times New Roman" w:hAnsi="Times New Roman" w:cs="David" w:hint="cs"/>
            <w:color w:val="auto"/>
            <w:sz w:val="24"/>
            <w:rtl/>
          </w:rPr>
          <w:t xml:space="preserve"> ולכן "לא ניתן היה להעבירך ל</w:t>
        </w:r>
      </w:ins>
      <w:ins w:id="856" w:author="Shimon" w:date="2019-07-23T14:06:00Z">
        <w:r w:rsidR="00D33932">
          <w:rPr>
            <w:rStyle w:val="emailstyle17"/>
            <w:rFonts w:ascii="Times New Roman" w:hAnsi="Times New Roman" w:cs="David" w:hint="cs"/>
            <w:color w:val="auto"/>
            <w:sz w:val="24"/>
            <w:rtl/>
          </w:rPr>
          <w:t>"מודל של חוזה בכירים"</w:t>
        </w:r>
      </w:ins>
      <w:ins w:id="857" w:author="Shimon" w:date="2019-07-23T14:07:00Z">
        <w:r w:rsidR="00D33932">
          <w:rPr>
            <w:rStyle w:val="emailstyle17"/>
            <w:rFonts w:ascii="Times New Roman" w:hAnsi="Times New Roman" w:cs="David" w:hint="cs"/>
            <w:color w:val="auto"/>
            <w:szCs w:val="28"/>
            <w:rtl/>
          </w:rPr>
          <w:t>.</w:t>
        </w:r>
      </w:ins>
    </w:p>
    <w:p w14:paraId="11D886BE" w14:textId="0BCB89D3" w:rsidR="00682792" w:rsidRPr="00682792" w:rsidRDefault="00D33932" w:rsidP="001500BD">
      <w:pPr>
        <w:pStyle w:val="11"/>
        <w:numPr>
          <w:ilvl w:val="0"/>
          <w:numId w:val="14"/>
        </w:numPr>
        <w:tabs>
          <w:tab w:val="clear" w:pos="1440"/>
          <w:tab w:val="num" w:pos="523"/>
        </w:tabs>
        <w:spacing w:before="0" w:after="240" w:line="360" w:lineRule="auto"/>
        <w:ind w:left="381"/>
        <w:rPr>
          <w:ins w:id="858" w:author="Shimon" w:date="2019-07-23T14:13:00Z"/>
          <w:rStyle w:val="emailstyle17"/>
          <w:rFonts w:ascii="Times New Roman" w:hAnsi="Times New Roman" w:cs="David" w:hint="cs"/>
          <w:b/>
          <w:bCs/>
          <w:color w:val="auto"/>
          <w:szCs w:val="28"/>
          <w:u w:val="single"/>
          <w:rPrChange w:id="859" w:author="Shimon" w:date="2019-07-23T14:13:00Z">
            <w:rPr>
              <w:ins w:id="860" w:author="Shimon" w:date="2019-07-23T14:13:00Z"/>
              <w:rStyle w:val="emailstyle17"/>
              <w:rFonts w:ascii="Times New Roman" w:hAnsi="Times New Roman" w:cs="David" w:hint="cs"/>
              <w:color w:val="auto"/>
              <w:sz w:val="24"/>
              <w:rtl/>
            </w:rPr>
          </w:rPrChange>
        </w:rPr>
        <w:pPrChange w:id="861" w:author="Shimon" w:date="2019-07-23T14:26:00Z">
          <w:pPr>
            <w:pStyle w:val="11"/>
            <w:numPr>
              <w:numId w:val="14"/>
            </w:numPr>
            <w:tabs>
              <w:tab w:val="num" w:pos="1440"/>
            </w:tabs>
            <w:spacing w:before="0" w:after="240" w:line="360" w:lineRule="auto"/>
            <w:ind w:left="510" w:hanging="425"/>
          </w:pPr>
        </w:pPrChange>
      </w:pPr>
      <w:ins w:id="862" w:author="Shimon" w:date="2019-07-23T14:07:00Z">
        <w:r>
          <w:rPr>
            <w:rStyle w:val="emailstyle17"/>
            <w:rFonts w:ascii="Times New Roman" w:hAnsi="Times New Roman" w:cs="David" w:hint="cs"/>
            <w:color w:val="auto"/>
            <w:sz w:val="24"/>
            <w:rtl/>
          </w:rPr>
          <w:t xml:space="preserve">במשיכת קולמוס, אחר </w:t>
        </w:r>
      </w:ins>
      <w:ins w:id="863" w:author="Shimon" w:date="2019-07-23T14:08:00Z">
        <w:r>
          <w:rPr>
            <w:rStyle w:val="emailstyle17"/>
            <w:rFonts w:ascii="Times New Roman" w:hAnsi="Times New Roman" w:cs="David" w:hint="cs"/>
            <w:color w:val="auto"/>
            <w:sz w:val="24"/>
            <w:rtl/>
          </w:rPr>
          <w:t xml:space="preserve">יותר מ-22 שנה של עבודה בחוזה בכירים </w:t>
        </w:r>
        <w:r w:rsidR="00682792">
          <w:rPr>
            <w:rStyle w:val="emailstyle17"/>
            <w:rFonts w:ascii="Times New Roman" w:hAnsi="Times New Roman" w:cs="David" w:hint="cs"/>
            <w:color w:val="auto"/>
            <w:sz w:val="24"/>
            <w:rtl/>
          </w:rPr>
          <w:t xml:space="preserve">כותב מר צ. לוי ש"לא ניתן היה להעבירך למודל של </w:t>
        </w:r>
      </w:ins>
      <w:ins w:id="864" w:author="Shimon" w:date="2019-07-23T14:09:00Z">
        <w:r w:rsidR="00682792">
          <w:rPr>
            <w:rStyle w:val="emailstyle17"/>
            <w:rFonts w:ascii="Times New Roman" w:hAnsi="Times New Roman" w:cs="David" w:hint="cs"/>
            <w:color w:val="auto"/>
            <w:sz w:val="24"/>
            <w:rtl/>
          </w:rPr>
          <w:t>'</w:t>
        </w:r>
      </w:ins>
      <w:ins w:id="865" w:author="Shimon" w:date="2019-07-23T14:08:00Z">
        <w:r w:rsidR="00682792">
          <w:rPr>
            <w:rStyle w:val="emailstyle17"/>
            <w:rFonts w:ascii="Times New Roman" w:hAnsi="Times New Roman" w:cs="David" w:hint="cs"/>
            <w:color w:val="auto"/>
            <w:sz w:val="24"/>
            <w:rtl/>
          </w:rPr>
          <w:t>חוזה בכירים</w:t>
        </w:r>
      </w:ins>
      <w:ins w:id="866" w:author="Shimon" w:date="2019-07-23T14:09:00Z">
        <w:r w:rsidR="00682792">
          <w:rPr>
            <w:rStyle w:val="emailstyle17"/>
            <w:rFonts w:ascii="Times New Roman" w:hAnsi="Times New Roman" w:cs="David" w:hint="cs"/>
            <w:color w:val="auto"/>
            <w:sz w:val="24"/>
            <w:rtl/>
          </w:rPr>
          <w:t>'"</w:t>
        </w:r>
      </w:ins>
      <w:ins w:id="867" w:author="Shimon" w:date="2019-07-23T14:23:00Z">
        <w:r w:rsidR="001500BD">
          <w:rPr>
            <w:rStyle w:val="emailstyle17"/>
            <w:rFonts w:ascii="Times New Roman" w:hAnsi="Times New Roman" w:cs="David" w:hint="cs"/>
            <w:color w:val="auto"/>
            <w:sz w:val="24"/>
            <w:rtl/>
          </w:rPr>
          <w:t>. כ</w:t>
        </w:r>
      </w:ins>
      <w:ins w:id="868" w:author="Shimon" w:date="2019-07-23T14:10:00Z">
        <w:r w:rsidR="00682792">
          <w:rPr>
            <w:rStyle w:val="emailstyle17"/>
            <w:rFonts w:ascii="Times New Roman" w:hAnsi="Times New Roman" w:cs="David" w:hint="cs"/>
            <w:color w:val="auto"/>
            <w:sz w:val="24"/>
            <w:rtl/>
          </w:rPr>
          <w:t>ל מה שכתוב בחוזה כבר לא רלוונטי כי "</w:t>
        </w:r>
      </w:ins>
      <w:ins w:id="869" w:author="Shimon" w:date="2019-07-23T14:11:00Z">
        <w:r w:rsidR="00682792">
          <w:rPr>
            <w:rStyle w:val="emailstyle17"/>
            <w:rFonts w:ascii="Times New Roman" w:hAnsi="Times New Roman" w:cs="David" w:hint="cs"/>
            <w:color w:val="auto"/>
            <w:sz w:val="24"/>
            <w:rtl/>
          </w:rPr>
          <w:t>לא נע</w:t>
        </w:r>
      </w:ins>
      <w:ins w:id="870" w:author="Shimon" w:date="2019-07-23T14:23:00Z">
        <w:r w:rsidR="001500BD">
          <w:rPr>
            <w:rStyle w:val="emailstyle17"/>
            <w:rFonts w:ascii="Times New Roman" w:hAnsi="Times New Roman" w:cs="David" w:hint="cs"/>
            <w:color w:val="auto"/>
            <w:sz w:val="24"/>
            <w:rtl/>
          </w:rPr>
          <w:t>נ</w:t>
        </w:r>
      </w:ins>
      <w:ins w:id="871" w:author="Shimon" w:date="2019-07-23T14:11:00Z">
        <w:r w:rsidR="00682792">
          <w:rPr>
            <w:rStyle w:val="emailstyle17"/>
            <w:rFonts w:ascii="Times New Roman" w:hAnsi="Times New Roman" w:cs="David" w:hint="cs"/>
            <w:color w:val="auto"/>
            <w:sz w:val="24"/>
            <w:rtl/>
          </w:rPr>
          <w:t xml:space="preserve">ית בזמנו </w:t>
        </w:r>
      </w:ins>
      <w:ins w:id="872" w:author="Shimon" w:date="2019-07-23T14:12:00Z">
        <w:r w:rsidR="00682792">
          <w:rPr>
            <w:rStyle w:val="emailstyle17"/>
            <w:rFonts w:ascii="Times New Roman" w:hAnsi="Times New Roman" w:cs="David" w:hint="cs"/>
            <w:color w:val="auto"/>
            <w:sz w:val="24"/>
            <w:rtl/>
          </w:rPr>
          <w:t>לחתום על הנספח ל"חוזה בכירים אישי כפי שנתבקשת"</w:t>
        </w:r>
      </w:ins>
      <w:ins w:id="873" w:author="Shimon" w:date="2019-07-23T14:13:00Z">
        <w:r w:rsidR="00682792">
          <w:rPr>
            <w:rStyle w:val="emailstyle17"/>
            <w:rFonts w:ascii="Times New Roman" w:hAnsi="Times New Roman" w:cs="David" w:hint="cs"/>
            <w:color w:val="auto"/>
            <w:sz w:val="24"/>
            <w:rtl/>
          </w:rPr>
          <w:t>.</w:t>
        </w:r>
      </w:ins>
      <w:ins w:id="874" w:author="Shimon" w:date="2019-07-23T14:24:00Z">
        <w:r w:rsidR="001500BD">
          <w:rPr>
            <w:rStyle w:val="emailstyle17"/>
            <w:rFonts w:ascii="Times New Roman" w:hAnsi="Times New Roman" w:cs="David" w:hint="cs"/>
            <w:b/>
            <w:bCs/>
            <w:color w:val="auto"/>
            <w:szCs w:val="28"/>
            <w:u w:val="single"/>
            <w:rtl/>
          </w:rPr>
          <w:t xml:space="preserve"> </w:t>
        </w:r>
      </w:ins>
    </w:p>
    <w:p w14:paraId="37146B0C" w14:textId="1FED5BE4" w:rsidR="00682792" w:rsidRDefault="00D33932" w:rsidP="001500BD">
      <w:pPr>
        <w:pStyle w:val="11"/>
        <w:numPr>
          <w:ilvl w:val="0"/>
          <w:numId w:val="14"/>
        </w:numPr>
        <w:tabs>
          <w:tab w:val="clear" w:pos="1440"/>
          <w:tab w:val="num" w:pos="523"/>
        </w:tabs>
        <w:spacing w:before="0" w:after="240" w:line="360" w:lineRule="auto"/>
        <w:ind w:left="381"/>
        <w:rPr>
          <w:ins w:id="875" w:author="Shimon" w:date="2019-07-23T14:16:00Z"/>
          <w:rStyle w:val="emailstyle17"/>
          <w:rFonts w:ascii="Times New Roman" w:hAnsi="Times New Roman" w:cs="David" w:hint="cs"/>
          <w:b/>
          <w:bCs/>
          <w:color w:val="auto"/>
          <w:szCs w:val="28"/>
          <w:u w:val="single"/>
        </w:rPr>
        <w:pPrChange w:id="876" w:author="Shimon" w:date="2019-07-23T14:27:00Z">
          <w:pPr>
            <w:pStyle w:val="11"/>
            <w:numPr>
              <w:numId w:val="14"/>
            </w:numPr>
            <w:tabs>
              <w:tab w:val="num" w:pos="1440"/>
            </w:tabs>
            <w:spacing w:before="0" w:after="240" w:line="360" w:lineRule="auto"/>
            <w:ind w:left="510" w:hanging="425"/>
          </w:pPr>
        </w:pPrChange>
      </w:pPr>
      <w:ins w:id="877" w:author="Shimon" w:date="2019-07-23T14:00:00Z">
        <w:r w:rsidRPr="001500BD">
          <w:rPr>
            <w:rStyle w:val="emailstyle17"/>
            <w:rFonts w:ascii="Times New Roman" w:hAnsi="Times New Roman" w:cs="David" w:hint="cs"/>
            <w:b/>
            <w:bCs/>
            <w:color w:val="auto"/>
            <w:sz w:val="24"/>
            <w:u w:val="single"/>
            <w:rtl/>
            <w:rPrChange w:id="878" w:author="Shimon" w:date="2019-07-23T14:27:00Z">
              <w:rPr>
                <w:rStyle w:val="emailstyle17"/>
                <w:rFonts w:ascii="Times New Roman" w:hAnsi="Times New Roman" w:cs="David" w:hint="cs"/>
                <w:b/>
                <w:bCs/>
                <w:color w:val="auto"/>
                <w:szCs w:val="28"/>
                <w:u w:val="single"/>
                <w:rtl/>
              </w:rPr>
            </w:rPrChange>
          </w:rPr>
          <w:t>מה</w:t>
        </w:r>
      </w:ins>
      <w:ins w:id="879" w:author="Shimon" w:date="2019-07-23T13:43:00Z">
        <w:r w:rsidR="00337EAF" w:rsidRPr="001500BD">
          <w:rPr>
            <w:rStyle w:val="emailstyle17"/>
            <w:rFonts w:ascii="Times New Roman" w:hAnsi="Times New Roman" w:cs="David" w:hint="cs"/>
            <w:b/>
            <w:bCs/>
            <w:color w:val="auto"/>
            <w:sz w:val="24"/>
            <w:u w:val="single"/>
            <w:rtl/>
            <w:rPrChange w:id="880" w:author="Shimon" w:date="2019-07-23T14:27:00Z">
              <w:rPr>
                <w:rStyle w:val="emailstyle17"/>
                <w:rFonts w:ascii="Times New Roman" w:hAnsi="Times New Roman" w:cs="David" w:hint="cs"/>
                <w:b/>
                <w:bCs/>
                <w:color w:val="auto"/>
                <w:szCs w:val="28"/>
                <w:u w:val="single"/>
                <w:rtl/>
              </w:rPr>
            </w:rPrChange>
          </w:rPr>
          <w:t xml:space="preserve">עובדה </w:t>
        </w:r>
      </w:ins>
      <w:ins w:id="881" w:author="Shimon" w:date="2019-07-23T13:56:00Z">
        <w:r w:rsidR="00435D70" w:rsidRPr="001500BD">
          <w:rPr>
            <w:rStyle w:val="emailstyle17"/>
            <w:rFonts w:ascii="Times New Roman" w:hAnsi="Times New Roman" w:cs="David" w:hint="cs"/>
            <w:b/>
            <w:bCs/>
            <w:color w:val="auto"/>
            <w:sz w:val="24"/>
            <w:u w:val="single"/>
            <w:rtl/>
            <w:rPrChange w:id="882" w:author="Shimon" w:date="2019-07-23T14:27:00Z">
              <w:rPr>
                <w:rStyle w:val="emailstyle17"/>
                <w:rFonts w:ascii="Times New Roman" w:hAnsi="Times New Roman" w:cs="David" w:hint="cs"/>
                <w:b/>
                <w:bCs/>
                <w:color w:val="auto"/>
                <w:szCs w:val="28"/>
                <w:u w:val="single"/>
                <w:rtl/>
              </w:rPr>
            </w:rPrChange>
          </w:rPr>
          <w:t xml:space="preserve">שכל חודש, במשך עשרות שנים, </w:t>
        </w:r>
      </w:ins>
      <w:ins w:id="883" w:author="Shimon" w:date="2019-07-23T13:53:00Z">
        <w:r w:rsidR="00435D70" w:rsidRPr="001500BD">
          <w:rPr>
            <w:rStyle w:val="emailstyle17"/>
            <w:rFonts w:ascii="Times New Roman" w:hAnsi="Times New Roman" w:cs="David" w:hint="cs"/>
            <w:b/>
            <w:bCs/>
            <w:color w:val="auto"/>
            <w:sz w:val="24"/>
            <w:u w:val="single"/>
            <w:rtl/>
            <w:rPrChange w:id="884" w:author="Shimon" w:date="2019-07-23T14:27:00Z">
              <w:rPr>
                <w:rStyle w:val="emailstyle17"/>
                <w:rFonts w:ascii="Times New Roman" w:hAnsi="Times New Roman" w:cs="David" w:hint="cs"/>
                <w:b/>
                <w:bCs/>
                <w:color w:val="auto"/>
                <w:szCs w:val="28"/>
                <w:u w:val="single"/>
                <w:rtl/>
              </w:rPr>
            </w:rPrChange>
          </w:rPr>
          <w:t xml:space="preserve">הופיע במפורש ע"ג כל אחד מתלושי השכר </w:t>
        </w:r>
      </w:ins>
      <w:ins w:id="885" w:author="Shimon" w:date="2019-07-23T14:01:00Z">
        <w:r w:rsidRPr="001500BD">
          <w:rPr>
            <w:rStyle w:val="emailstyle17"/>
            <w:rFonts w:ascii="Times New Roman" w:hAnsi="Times New Roman" w:cs="David" w:hint="cs"/>
            <w:b/>
            <w:bCs/>
            <w:color w:val="auto"/>
            <w:sz w:val="24"/>
            <w:u w:val="single"/>
            <w:rtl/>
            <w:rPrChange w:id="886" w:author="Shimon" w:date="2019-07-23T14:27:00Z">
              <w:rPr>
                <w:rStyle w:val="emailstyle17"/>
                <w:rFonts w:ascii="Times New Roman" w:hAnsi="Times New Roman" w:cs="David" w:hint="cs"/>
                <w:b/>
                <w:bCs/>
                <w:color w:val="auto"/>
                <w:szCs w:val="28"/>
                <w:u w:val="single"/>
                <w:rtl/>
              </w:rPr>
            </w:rPrChange>
          </w:rPr>
          <w:t xml:space="preserve">של התובע </w:t>
        </w:r>
      </w:ins>
      <w:ins w:id="887" w:author="Shimon" w:date="2019-07-23T14:16:00Z">
        <w:r w:rsidR="00682792" w:rsidRPr="001500BD">
          <w:rPr>
            <w:rStyle w:val="emailstyle17"/>
            <w:rFonts w:ascii="Times New Roman" w:hAnsi="Times New Roman" w:cs="David" w:hint="cs"/>
            <w:color w:val="auto"/>
            <w:sz w:val="24"/>
            <w:rtl/>
          </w:rPr>
          <w:t>(תחת הכותרת: "נתוני עזר"</w:t>
        </w:r>
        <w:r w:rsidR="00682792" w:rsidRPr="001500BD">
          <w:rPr>
            <w:rStyle w:val="emailstyle17"/>
            <w:rFonts w:ascii="Times New Roman" w:hAnsi="Times New Roman" w:cs="David" w:hint="cs"/>
            <w:color w:val="auto"/>
            <w:sz w:val="24"/>
            <w:u w:val="single"/>
            <w:rtl/>
          </w:rPr>
          <w:t xml:space="preserve">  המפרטים בין השאר את ה"משכורות הקובעות" לפנסיה)  </w:t>
        </w:r>
      </w:ins>
      <w:ins w:id="888" w:author="Shimon" w:date="2019-07-23T14:15:00Z">
        <w:r w:rsidR="00682792" w:rsidRPr="001500BD">
          <w:rPr>
            <w:rStyle w:val="emailstyle17"/>
            <w:rFonts w:ascii="Times New Roman" w:hAnsi="Times New Roman" w:cs="David" w:hint="cs"/>
            <w:b/>
            <w:bCs/>
            <w:color w:val="auto"/>
            <w:sz w:val="24"/>
            <w:u w:val="single"/>
            <w:rtl/>
            <w:rPrChange w:id="889" w:author="Shimon" w:date="2019-07-23T14:27:00Z">
              <w:rPr>
                <w:rStyle w:val="emailstyle17"/>
                <w:rFonts w:ascii="Times New Roman" w:hAnsi="Times New Roman" w:cs="David" w:hint="cs"/>
                <w:b/>
                <w:bCs/>
                <w:color w:val="auto"/>
                <w:szCs w:val="28"/>
                <w:u w:val="single"/>
                <w:rtl/>
              </w:rPr>
            </w:rPrChange>
          </w:rPr>
          <w:t>"</w:t>
        </w:r>
      </w:ins>
      <w:ins w:id="890" w:author="Shimon" w:date="2019-07-23T14:14:00Z">
        <w:r w:rsidR="00682792" w:rsidRPr="001500BD">
          <w:rPr>
            <w:rStyle w:val="emailstyle17"/>
            <w:rFonts w:ascii="Times New Roman" w:hAnsi="Times New Roman" w:cs="David" w:hint="cs"/>
            <w:b/>
            <w:bCs/>
            <w:color w:val="auto"/>
            <w:sz w:val="24"/>
            <w:u w:val="single"/>
            <w:rtl/>
            <w:rPrChange w:id="891" w:author="Shimon" w:date="2019-07-23T14:27:00Z">
              <w:rPr>
                <w:rStyle w:val="emailstyle17"/>
                <w:rFonts w:ascii="Times New Roman" w:hAnsi="Times New Roman" w:cs="David" w:hint="cs"/>
                <w:b/>
                <w:bCs/>
                <w:color w:val="auto"/>
                <w:szCs w:val="28"/>
                <w:u w:val="single"/>
                <w:rtl/>
              </w:rPr>
            </w:rPrChange>
          </w:rPr>
          <w:t xml:space="preserve">ברוטו כתב מינוי" </w:t>
        </w:r>
      </w:ins>
      <w:ins w:id="892" w:author="Shimon" w:date="2019-07-23T14:01:00Z">
        <w:r w:rsidRPr="001500BD">
          <w:rPr>
            <w:rStyle w:val="emailstyle17"/>
            <w:rFonts w:ascii="Times New Roman" w:hAnsi="Times New Roman" w:cs="David" w:hint="cs"/>
            <w:b/>
            <w:bCs/>
            <w:color w:val="auto"/>
            <w:sz w:val="24"/>
            <w:u w:val="single"/>
            <w:rtl/>
            <w:rPrChange w:id="893" w:author="Shimon" w:date="2019-07-23T14:27:00Z">
              <w:rPr>
                <w:rStyle w:val="emailstyle17"/>
                <w:rFonts w:ascii="Times New Roman" w:hAnsi="Times New Roman" w:cs="David" w:hint="cs"/>
                <w:b/>
                <w:bCs/>
                <w:color w:val="auto"/>
                <w:szCs w:val="28"/>
                <w:u w:val="single"/>
                <w:rtl/>
              </w:rPr>
            </w:rPrChange>
          </w:rPr>
          <w:t>סכום משכורת בדרגה +46</w:t>
        </w:r>
      </w:ins>
      <w:ins w:id="894" w:author="Shimon" w:date="2019-07-23T14:22:00Z">
        <w:r w:rsidR="001500BD" w:rsidRPr="001500BD">
          <w:rPr>
            <w:rStyle w:val="emailstyle17"/>
            <w:rFonts w:ascii="Times New Roman" w:hAnsi="Times New Roman" w:cs="David" w:hint="cs"/>
            <w:b/>
            <w:bCs/>
            <w:color w:val="auto"/>
            <w:sz w:val="24"/>
            <w:u w:val="single"/>
            <w:rtl/>
            <w:rPrChange w:id="895" w:author="Shimon" w:date="2019-07-23T14:27:00Z">
              <w:rPr>
                <w:rStyle w:val="emailstyle17"/>
                <w:rFonts w:ascii="Times New Roman" w:hAnsi="Times New Roman" w:cs="David" w:hint="cs"/>
                <w:b/>
                <w:bCs/>
                <w:color w:val="auto"/>
                <w:szCs w:val="28"/>
                <w:u w:val="single"/>
                <w:rtl/>
              </w:rPr>
            </w:rPrChange>
          </w:rPr>
          <w:t xml:space="preserve">, </w:t>
        </w:r>
      </w:ins>
      <w:ins w:id="896" w:author="Shimon" w:date="2019-07-23T14:16:00Z">
        <w:r w:rsidR="00682792" w:rsidRPr="001500BD">
          <w:rPr>
            <w:rStyle w:val="emailstyle17"/>
            <w:rFonts w:ascii="Times New Roman" w:hAnsi="Times New Roman" w:cs="David" w:hint="cs"/>
            <w:b/>
            <w:bCs/>
            <w:color w:val="auto"/>
            <w:sz w:val="24"/>
            <w:u w:val="single"/>
            <w:rtl/>
            <w:rPrChange w:id="897" w:author="Shimon" w:date="2019-07-23T14:27:00Z">
              <w:rPr>
                <w:rStyle w:val="emailstyle17"/>
                <w:rFonts w:ascii="Times New Roman" w:hAnsi="Times New Roman" w:cs="David" w:hint="cs"/>
                <w:b/>
                <w:bCs/>
                <w:color w:val="auto"/>
                <w:szCs w:val="28"/>
                <w:u w:val="single"/>
                <w:rtl/>
              </w:rPr>
            </w:rPrChange>
          </w:rPr>
          <w:t>התעלם מר ציון לוי לחלוטין</w:t>
        </w:r>
        <w:r w:rsidR="00682792">
          <w:rPr>
            <w:rStyle w:val="emailstyle17"/>
            <w:rFonts w:ascii="Times New Roman" w:hAnsi="Times New Roman" w:cs="David" w:hint="cs"/>
            <w:b/>
            <w:bCs/>
            <w:color w:val="auto"/>
            <w:szCs w:val="28"/>
            <w:u w:val="single"/>
            <w:rtl/>
          </w:rPr>
          <w:t>.</w:t>
        </w:r>
      </w:ins>
    </w:p>
    <w:p w14:paraId="447D5021" w14:textId="2B4E229D" w:rsidR="00AF49BE" w:rsidRPr="00E555AB" w:rsidRDefault="00682792" w:rsidP="00E21D10">
      <w:pPr>
        <w:pStyle w:val="11"/>
        <w:numPr>
          <w:ilvl w:val="0"/>
          <w:numId w:val="14"/>
        </w:numPr>
        <w:tabs>
          <w:tab w:val="clear" w:pos="1440"/>
          <w:tab w:val="num" w:pos="523"/>
        </w:tabs>
        <w:spacing w:before="0" w:after="240" w:line="360" w:lineRule="auto"/>
        <w:ind w:left="381"/>
        <w:rPr>
          <w:ins w:id="898" w:author="Shimon" w:date="2019-07-23T13:43:00Z"/>
          <w:rStyle w:val="emailstyle17"/>
          <w:rFonts w:ascii="Times New Roman" w:hAnsi="Times New Roman" w:cs="David"/>
          <w:b/>
          <w:bCs/>
          <w:color w:val="auto"/>
          <w:sz w:val="24"/>
          <w:u w:val="single"/>
          <w:rPrChange w:id="899" w:author="Shimon" w:date="2019-07-23T14:32:00Z">
            <w:rPr>
              <w:ins w:id="900" w:author="Shimon" w:date="2019-07-23T13:43:00Z"/>
              <w:rStyle w:val="emailstyle17"/>
              <w:rFonts w:ascii="Times New Roman" w:hAnsi="Times New Roman" w:cs="David"/>
              <w:color w:val="auto"/>
              <w:sz w:val="24"/>
              <w:rtl/>
            </w:rPr>
          </w:rPrChange>
        </w:rPr>
        <w:pPrChange w:id="901" w:author="Shimon" w:date="2019-07-23T14:20:00Z">
          <w:pPr>
            <w:pStyle w:val="11"/>
            <w:numPr>
              <w:numId w:val="14"/>
            </w:numPr>
            <w:tabs>
              <w:tab w:val="num" w:pos="1440"/>
            </w:tabs>
            <w:spacing w:before="0" w:after="240" w:line="360" w:lineRule="auto"/>
            <w:ind w:left="510" w:hanging="425"/>
          </w:pPr>
        </w:pPrChange>
      </w:pPr>
      <w:ins w:id="902" w:author="Shimon" w:date="2019-07-23T14:16:00Z">
        <w:r w:rsidRPr="00E555AB">
          <w:rPr>
            <w:rStyle w:val="emailstyle17"/>
            <w:rFonts w:ascii="Times New Roman" w:hAnsi="Times New Roman" w:cs="David" w:hint="cs"/>
            <w:color w:val="auto"/>
            <w:sz w:val="24"/>
            <w:rtl/>
            <w:rPrChange w:id="903" w:author="Shimon" w:date="2019-07-23T14:32:00Z">
              <w:rPr>
                <w:rStyle w:val="emailstyle17"/>
                <w:rFonts w:ascii="Times New Roman" w:hAnsi="Times New Roman" w:cs="David" w:hint="cs"/>
                <w:b/>
                <w:bCs/>
                <w:color w:val="auto"/>
                <w:szCs w:val="28"/>
                <w:u w:val="single"/>
                <w:rtl/>
              </w:rPr>
            </w:rPrChange>
          </w:rPr>
          <w:t>יתירה מזאת:</w:t>
        </w:r>
        <w:r w:rsidRPr="00E555AB">
          <w:rPr>
            <w:rStyle w:val="emailstyle17"/>
            <w:rFonts w:ascii="Times New Roman" w:hAnsi="Times New Roman" w:cs="David" w:hint="cs"/>
            <w:b/>
            <w:bCs/>
            <w:color w:val="auto"/>
            <w:sz w:val="24"/>
            <w:rtl/>
            <w:rPrChange w:id="904" w:author="Shimon" w:date="2019-07-23T14:32:00Z">
              <w:rPr>
                <w:rStyle w:val="emailstyle17"/>
                <w:rFonts w:ascii="Times New Roman" w:hAnsi="Times New Roman" w:cs="David" w:hint="cs"/>
                <w:b/>
                <w:bCs/>
                <w:color w:val="auto"/>
                <w:szCs w:val="28"/>
                <w:u w:val="single"/>
                <w:rtl/>
              </w:rPr>
            </w:rPrChange>
          </w:rPr>
          <w:t xml:space="preserve"> </w:t>
        </w:r>
      </w:ins>
      <w:ins w:id="905" w:author="Shimon" w:date="2019-07-23T14:28:00Z">
        <w:r w:rsidR="001500BD" w:rsidRPr="00E555AB">
          <w:rPr>
            <w:rStyle w:val="emailstyle17"/>
            <w:rFonts w:ascii="Times New Roman" w:hAnsi="Times New Roman" w:cs="David" w:hint="cs"/>
            <w:b/>
            <w:bCs/>
            <w:color w:val="auto"/>
            <w:sz w:val="24"/>
            <w:u w:val="single"/>
            <w:rtl/>
          </w:rPr>
          <w:t>מידי חודש בחודשו,</w:t>
        </w:r>
      </w:ins>
      <w:ins w:id="906" w:author="Shimon" w:date="2019-07-23T14:16:00Z">
        <w:r w:rsidRPr="00E555AB">
          <w:rPr>
            <w:rStyle w:val="emailstyle17"/>
            <w:rFonts w:ascii="Times New Roman" w:hAnsi="Times New Roman" w:cs="David" w:hint="cs"/>
            <w:color w:val="auto"/>
            <w:sz w:val="24"/>
            <w:rtl/>
            <w:rPrChange w:id="907" w:author="Shimon" w:date="2019-07-23T14:32:00Z">
              <w:rPr>
                <w:rStyle w:val="emailstyle17"/>
                <w:rFonts w:ascii="Times New Roman" w:hAnsi="Times New Roman" w:cs="David" w:hint="cs"/>
                <w:b/>
                <w:bCs/>
                <w:color w:val="auto"/>
                <w:szCs w:val="28"/>
                <w:u w:val="single"/>
                <w:rtl/>
              </w:rPr>
            </w:rPrChange>
          </w:rPr>
          <w:t>.</w:t>
        </w:r>
        <w:r w:rsidRPr="00E555AB">
          <w:rPr>
            <w:rStyle w:val="emailstyle17"/>
            <w:rFonts w:ascii="Times New Roman" w:hAnsi="Times New Roman" w:cs="David" w:hint="cs"/>
            <w:b/>
            <w:bCs/>
            <w:color w:val="auto"/>
            <w:sz w:val="24"/>
            <w:rtl/>
            <w:rPrChange w:id="908" w:author="Shimon" w:date="2019-07-23T14:32:00Z">
              <w:rPr>
                <w:rStyle w:val="emailstyle17"/>
                <w:rFonts w:ascii="Times New Roman" w:hAnsi="Times New Roman" w:cs="David" w:hint="cs"/>
                <w:b/>
                <w:bCs/>
                <w:color w:val="auto"/>
                <w:szCs w:val="28"/>
                <w:u w:val="single"/>
                <w:rtl/>
              </w:rPr>
            </w:rPrChange>
          </w:rPr>
          <w:t xml:space="preserve"> </w:t>
        </w:r>
      </w:ins>
      <w:ins w:id="909" w:author="Shimon" w:date="2019-07-23T13:43:00Z">
        <w:r w:rsidRPr="00E555AB">
          <w:rPr>
            <w:rStyle w:val="emailstyle17"/>
            <w:rFonts w:ascii="Times New Roman" w:hAnsi="Times New Roman" w:cs="David" w:hint="cs"/>
            <w:b/>
            <w:bCs/>
            <w:color w:val="auto"/>
            <w:sz w:val="24"/>
            <w:rtl/>
            <w:rPrChange w:id="910" w:author="Shimon" w:date="2019-07-23T14:32:00Z">
              <w:rPr>
                <w:rStyle w:val="emailstyle17"/>
                <w:rFonts w:ascii="Times New Roman" w:hAnsi="Times New Roman" w:cs="David" w:hint="cs"/>
                <w:b/>
                <w:bCs/>
                <w:color w:val="auto"/>
                <w:szCs w:val="28"/>
                <w:u w:val="single"/>
                <w:rtl/>
              </w:rPr>
            </w:rPrChange>
          </w:rPr>
          <w:t>ניכ</w:t>
        </w:r>
      </w:ins>
      <w:ins w:id="911" w:author="Shimon" w:date="2019-07-23T14:17:00Z">
        <w:r w:rsidRPr="00E555AB">
          <w:rPr>
            <w:rStyle w:val="emailstyle17"/>
            <w:rFonts w:ascii="Times New Roman" w:hAnsi="Times New Roman" w:cs="David" w:hint="cs"/>
            <w:b/>
            <w:bCs/>
            <w:color w:val="auto"/>
            <w:sz w:val="24"/>
            <w:rtl/>
            <w:rPrChange w:id="912" w:author="Shimon" w:date="2019-07-23T14:32:00Z">
              <w:rPr>
                <w:rStyle w:val="emailstyle17"/>
                <w:rFonts w:ascii="Times New Roman" w:hAnsi="Times New Roman" w:cs="David" w:hint="cs"/>
                <w:b/>
                <w:bCs/>
                <w:color w:val="auto"/>
                <w:szCs w:val="28"/>
                <w:u w:val="single"/>
                <w:rtl/>
              </w:rPr>
            </w:rPrChange>
          </w:rPr>
          <w:t>תה המדינה</w:t>
        </w:r>
      </w:ins>
      <w:ins w:id="913" w:author="Shimon" w:date="2019-07-23T13:43:00Z">
        <w:r w:rsidR="00337EAF" w:rsidRPr="00E555AB">
          <w:rPr>
            <w:rStyle w:val="emailstyle17"/>
            <w:rFonts w:ascii="Times New Roman" w:hAnsi="Times New Roman" w:cs="David" w:hint="cs"/>
            <w:b/>
            <w:bCs/>
            <w:color w:val="auto"/>
            <w:sz w:val="24"/>
            <w:rtl/>
            <w:rPrChange w:id="914" w:author="Shimon" w:date="2019-07-23T14:32:00Z">
              <w:rPr>
                <w:rStyle w:val="emailstyle17"/>
                <w:rFonts w:ascii="Times New Roman" w:hAnsi="Times New Roman" w:cs="David" w:hint="cs"/>
                <w:b/>
                <w:bCs/>
                <w:color w:val="auto"/>
                <w:szCs w:val="28"/>
                <w:u w:val="single"/>
                <w:rtl/>
              </w:rPr>
            </w:rPrChange>
          </w:rPr>
          <w:t xml:space="preserve"> משכרו של התו</w:t>
        </w:r>
      </w:ins>
      <w:ins w:id="915" w:author="Shimon" w:date="2019-07-23T13:44:00Z">
        <w:r w:rsidR="00337EAF" w:rsidRPr="00E555AB">
          <w:rPr>
            <w:rStyle w:val="emailstyle17"/>
            <w:rFonts w:ascii="Times New Roman" w:hAnsi="Times New Roman" w:cs="David" w:hint="cs"/>
            <w:b/>
            <w:bCs/>
            <w:color w:val="auto"/>
            <w:sz w:val="24"/>
            <w:rtl/>
            <w:rPrChange w:id="916" w:author="Shimon" w:date="2019-07-23T14:32:00Z">
              <w:rPr>
                <w:rStyle w:val="emailstyle17"/>
                <w:rFonts w:ascii="Times New Roman" w:hAnsi="Times New Roman" w:cs="David" w:hint="cs"/>
                <w:b/>
                <w:bCs/>
                <w:color w:val="auto"/>
                <w:szCs w:val="28"/>
                <w:u w:val="single"/>
                <w:rtl/>
              </w:rPr>
            </w:rPrChange>
          </w:rPr>
          <w:t>בע את חל</w:t>
        </w:r>
        <w:r w:rsidR="00435D70" w:rsidRPr="00E555AB">
          <w:rPr>
            <w:rStyle w:val="emailstyle17"/>
            <w:rFonts w:ascii="Times New Roman" w:hAnsi="Times New Roman" w:cs="David" w:hint="cs"/>
            <w:b/>
            <w:bCs/>
            <w:color w:val="auto"/>
            <w:sz w:val="24"/>
            <w:rtl/>
            <w:rPrChange w:id="917" w:author="Shimon" w:date="2019-07-23T14:32:00Z">
              <w:rPr>
                <w:rStyle w:val="emailstyle17"/>
                <w:rFonts w:ascii="Times New Roman" w:hAnsi="Times New Roman" w:cs="David" w:hint="cs"/>
                <w:b/>
                <w:bCs/>
                <w:color w:val="auto"/>
                <w:szCs w:val="28"/>
                <w:u w:val="single"/>
                <w:rtl/>
              </w:rPr>
            </w:rPrChange>
          </w:rPr>
          <w:t xml:space="preserve">קו במימון הפנסיה לפי </w:t>
        </w:r>
        <w:r w:rsidR="00337EAF" w:rsidRPr="00E555AB">
          <w:rPr>
            <w:rStyle w:val="emailstyle17"/>
            <w:rFonts w:ascii="Times New Roman" w:hAnsi="Times New Roman" w:cs="David" w:hint="cs"/>
            <w:b/>
            <w:bCs/>
            <w:color w:val="auto"/>
            <w:sz w:val="24"/>
            <w:rtl/>
            <w:rPrChange w:id="918" w:author="Shimon" w:date="2019-07-23T14:32:00Z">
              <w:rPr>
                <w:rStyle w:val="emailstyle17"/>
                <w:rFonts w:ascii="Times New Roman" w:hAnsi="Times New Roman" w:cs="David" w:hint="cs"/>
                <w:b/>
                <w:bCs/>
                <w:color w:val="auto"/>
                <w:szCs w:val="28"/>
                <w:u w:val="single"/>
                <w:rtl/>
              </w:rPr>
            </w:rPrChange>
          </w:rPr>
          <w:t>משכורת בדרגה 46+</w:t>
        </w:r>
      </w:ins>
      <w:ins w:id="919" w:author="Shimon" w:date="2019-07-23T14:29:00Z">
        <w:r w:rsidR="001500BD" w:rsidRPr="00E555AB">
          <w:rPr>
            <w:rStyle w:val="emailstyle17"/>
            <w:rFonts w:ascii="Times New Roman" w:hAnsi="Times New Roman" w:cs="David" w:hint="cs"/>
            <w:b/>
            <w:bCs/>
            <w:color w:val="auto"/>
            <w:sz w:val="24"/>
            <w:rtl/>
          </w:rPr>
          <w:t xml:space="preserve"> ובכך רכש התו</w:t>
        </w:r>
        <w:r w:rsidR="00E555AB" w:rsidRPr="00E555AB">
          <w:rPr>
            <w:rStyle w:val="emailstyle17"/>
            <w:rFonts w:ascii="Times New Roman" w:hAnsi="Times New Roman" w:cs="David" w:hint="cs"/>
            <w:b/>
            <w:bCs/>
            <w:color w:val="auto"/>
            <w:sz w:val="24"/>
            <w:rtl/>
          </w:rPr>
          <w:t xml:space="preserve">בע בכספו את זכויות הפנסיה לפי דרגה +46, אך </w:t>
        </w:r>
      </w:ins>
      <w:ins w:id="920" w:author="Shimon" w:date="2019-07-23T14:19:00Z">
        <w:r w:rsidR="001500BD" w:rsidRPr="00E555AB">
          <w:rPr>
            <w:rStyle w:val="emailstyle17"/>
            <w:rFonts w:ascii="Times New Roman" w:hAnsi="Times New Roman" w:cs="David" w:hint="cs"/>
            <w:b/>
            <w:bCs/>
            <w:color w:val="auto"/>
            <w:sz w:val="24"/>
            <w:rtl/>
            <w:rPrChange w:id="921" w:author="Shimon" w:date="2019-07-23T14:32:00Z">
              <w:rPr>
                <w:rStyle w:val="emailstyle17"/>
                <w:rFonts w:ascii="Times New Roman" w:hAnsi="Times New Roman" w:cs="David" w:hint="cs"/>
                <w:b/>
                <w:bCs/>
                <w:color w:val="auto"/>
                <w:szCs w:val="28"/>
                <w:u w:val="single"/>
                <w:rtl/>
              </w:rPr>
            </w:rPrChange>
          </w:rPr>
          <w:t xml:space="preserve">מר ציון לוי </w:t>
        </w:r>
      </w:ins>
      <w:ins w:id="922" w:author="Shimon" w:date="2019-07-23T14:30:00Z">
        <w:r w:rsidR="00E555AB" w:rsidRPr="00E555AB">
          <w:rPr>
            <w:rStyle w:val="emailstyle17"/>
            <w:rFonts w:ascii="Times New Roman" w:hAnsi="Times New Roman" w:cs="David" w:hint="cs"/>
            <w:b/>
            <w:bCs/>
            <w:color w:val="auto"/>
            <w:sz w:val="24"/>
            <w:rtl/>
          </w:rPr>
          <w:t>שמאשר עובדה זאת אך טוען שמדובר ב...</w:t>
        </w:r>
      </w:ins>
      <w:ins w:id="923" w:author="Shimon" w:date="2019-07-23T14:31:00Z">
        <w:r w:rsidR="00E555AB" w:rsidRPr="00E555AB">
          <w:rPr>
            <w:rStyle w:val="emailstyle17"/>
            <w:rFonts w:ascii="Times New Roman" w:hAnsi="Times New Roman" w:cs="David" w:hint="cs"/>
            <w:b/>
            <w:bCs/>
            <w:color w:val="auto"/>
            <w:sz w:val="24"/>
            <w:rtl/>
          </w:rPr>
          <w:t>"טעות" ו"הסכום שנוכה בטעות יוחזר לך..."</w:t>
        </w:r>
      </w:ins>
      <w:ins w:id="924" w:author="Shimon" w:date="2019-07-23T14:20:00Z">
        <w:r w:rsidR="001500BD" w:rsidRPr="00E555AB">
          <w:rPr>
            <w:rStyle w:val="emailstyle17"/>
            <w:rFonts w:ascii="Times New Roman" w:hAnsi="Times New Roman" w:cs="David" w:hint="cs"/>
            <w:b/>
            <w:bCs/>
            <w:color w:val="auto"/>
            <w:sz w:val="24"/>
            <w:u w:val="single"/>
            <w:rtl/>
            <w:rPrChange w:id="925" w:author="Shimon" w:date="2019-07-23T14:32:00Z">
              <w:rPr>
                <w:rStyle w:val="emailstyle17"/>
                <w:rFonts w:ascii="Times New Roman" w:hAnsi="Times New Roman" w:cs="David" w:hint="cs"/>
                <w:b/>
                <w:bCs/>
                <w:color w:val="auto"/>
                <w:szCs w:val="28"/>
                <w:u w:val="single"/>
                <w:rtl/>
              </w:rPr>
            </w:rPrChange>
          </w:rPr>
          <w:t xml:space="preserve"> </w:t>
        </w:r>
      </w:ins>
    </w:p>
    <w:p w14:paraId="2D4F8A3E" w14:textId="6DEA3076" w:rsidR="00337EAF" w:rsidRDefault="00E555AB" w:rsidP="00E555AB">
      <w:pPr>
        <w:pStyle w:val="11"/>
        <w:numPr>
          <w:ilvl w:val="0"/>
          <w:numId w:val="14"/>
        </w:numPr>
        <w:tabs>
          <w:tab w:val="clear" w:pos="1440"/>
          <w:tab w:val="num" w:pos="523"/>
        </w:tabs>
        <w:spacing w:before="0" w:after="240" w:line="360" w:lineRule="auto"/>
        <w:ind w:left="381"/>
        <w:rPr>
          <w:ins w:id="926" w:author="Shimon" w:date="2019-07-23T15:40:00Z"/>
          <w:rStyle w:val="emailstyle17"/>
          <w:rFonts w:ascii="Times New Roman" w:hAnsi="Times New Roman" w:cs="David"/>
          <w:b/>
          <w:bCs/>
          <w:color w:val="auto"/>
          <w:sz w:val="24"/>
        </w:rPr>
        <w:pPrChange w:id="927" w:author="Shimon" w:date="2019-07-23T14:37:00Z">
          <w:pPr>
            <w:pStyle w:val="11"/>
            <w:numPr>
              <w:numId w:val="14"/>
            </w:numPr>
            <w:tabs>
              <w:tab w:val="num" w:pos="1440"/>
            </w:tabs>
            <w:spacing w:before="0" w:after="240" w:line="360" w:lineRule="auto"/>
            <w:ind w:left="510" w:hanging="425"/>
          </w:pPr>
        </w:pPrChange>
      </w:pPr>
      <w:ins w:id="928" w:author="Shimon" w:date="2019-07-23T14:33:00Z">
        <w:r w:rsidRPr="00E555AB">
          <w:rPr>
            <w:rStyle w:val="emailstyle17"/>
            <w:rFonts w:ascii="Times New Roman" w:hAnsi="Times New Roman" w:cs="David" w:hint="cs"/>
            <w:b/>
            <w:bCs/>
            <w:color w:val="auto"/>
            <w:sz w:val="24"/>
            <w:rtl/>
            <w:rPrChange w:id="929" w:author="Shimon" w:date="2019-07-23T14:37:00Z">
              <w:rPr>
                <w:rStyle w:val="emailstyle17"/>
                <w:rFonts w:ascii="Times New Roman" w:hAnsi="Times New Roman" w:cs="David" w:hint="cs"/>
                <w:b/>
                <w:bCs/>
                <w:color w:val="auto"/>
                <w:szCs w:val="28"/>
                <w:u w:val="single"/>
                <w:rtl/>
              </w:rPr>
            </w:rPrChange>
          </w:rPr>
          <w:t>אשר ל</w:t>
        </w:r>
      </w:ins>
      <w:ins w:id="930" w:author="Shimon" w:date="2019-07-23T14:37:00Z">
        <w:r>
          <w:rPr>
            <w:rStyle w:val="emailstyle17"/>
            <w:rFonts w:ascii="Times New Roman" w:hAnsi="Times New Roman" w:cs="David" w:hint="cs"/>
            <w:b/>
            <w:bCs/>
            <w:color w:val="auto"/>
            <w:sz w:val="24"/>
            <w:rtl/>
          </w:rPr>
          <w:t>דרישת התובע לתיקו</w:t>
        </w:r>
      </w:ins>
      <w:ins w:id="931" w:author="Shimon" w:date="2019-07-23T14:38:00Z">
        <w:r>
          <w:rPr>
            <w:rStyle w:val="emailstyle17"/>
            <w:rFonts w:ascii="Times New Roman" w:hAnsi="Times New Roman" w:cs="David" w:hint="cs"/>
            <w:b/>
            <w:bCs/>
            <w:color w:val="auto"/>
            <w:sz w:val="24"/>
            <w:rtl/>
          </w:rPr>
          <w:t xml:space="preserve">ן </w:t>
        </w:r>
      </w:ins>
      <w:ins w:id="932" w:author="Shimon" w:date="2019-07-23T14:33:00Z">
        <w:r w:rsidRPr="00E555AB">
          <w:rPr>
            <w:rStyle w:val="emailstyle17"/>
            <w:rFonts w:ascii="Times New Roman" w:hAnsi="Times New Roman" w:cs="David" w:hint="cs"/>
            <w:b/>
            <w:bCs/>
            <w:color w:val="auto"/>
            <w:sz w:val="24"/>
            <w:rtl/>
            <w:rPrChange w:id="933" w:author="Shimon" w:date="2019-07-23T14:37:00Z">
              <w:rPr>
                <w:rStyle w:val="emailstyle17"/>
                <w:rFonts w:ascii="Times New Roman" w:hAnsi="Times New Roman" w:cs="David" w:hint="cs"/>
                <w:b/>
                <w:bCs/>
                <w:color w:val="auto"/>
                <w:szCs w:val="28"/>
                <w:u w:val="single"/>
                <w:rtl/>
              </w:rPr>
            </w:rPrChange>
          </w:rPr>
          <w:t>הנחיותיו של מ</w:t>
        </w:r>
      </w:ins>
      <w:ins w:id="934" w:author="Shimon" w:date="2019-07-23T14:37:00Z">
        <w:r w:rsidRPr="00E555AB">
          <w:rPr>
            <w:rStyle w:val="emailstyle17"/>
            <w:rFonts w:ascii="Times New Roman" w:hAnsi="Times New Roman" w:cs="David" w:hint="cs"/>
            <w:b/>
            <w:bCs/>
            <w:color w:val="auto"/>
            <w:sz w:val="24"/>
            <w:rtl/>
            <w:rPrChange w:id="935" w:author="Shimon" w:date="2019-07-23T14:37:00Z">
              <w:rPr>
                <w:rStyle w:val="emailstyle17"/>
                <w:rFonts w:ascii="Times New Roman" w:hAnsi="Times New Roman" w:cs="David" w:hint="cs"/>
                <w:b/>
                <w:bCs/>
                <w:color w:val="auto"/>
                <w:szCs w:val="28"/>
                <w:u w:val="single"/>
                <w:rtl/>
              </w:rPr>
            </w:rPrChange>
          </w:rPr>
          <w:t>ר</w:t>
        </w:r>
      </w:ins>
      <w:ins w:id="936" w:author="Shimon" w:date="2019-07-23T14:33:00Z">
        <w:r w:rsidRPr="00E555AB">
          <w:rPr>
            <w:rStyle w:val="emailstyle17"/>
            <w:rFonts w:ascii="Times New Roman" w:hAnsi="Times New Roman" w:cs="David" w:hint="cs"/>
            <w:b/>
            <w:bCs/>
            <w:color w:val="auto"/>
            <w:sz w:val="24"/>
            <w:rtl/>
            <w:rPrChange w:id="937" w:author="Shimon" w:date="2019-07-23T14:37:00Z">
              <w:rPr>
                <w:rStyle w:val="emailstyle17"/>
                <w:rFonts w:ascii="Times New Roman" w:hAnsi="Times New Roman" w:cs="David" w:hint="cs"/>
                <w:b/>
                <w:bCs/>
                <w:color w:val="auto"/>
                <w:szCs w:val="28"/>
                <w:u w:val="single"/>
                <w:rtl/>
              </w:rPr>
            </w:rPrChange>
          </w:rPr>
          <w:t xml:space="preserve"> אהרונוב </w:t>
        </w:r>
      </w:ins>
      <w:ins w:id="938" w:author="Shimon" w:date="2019-07-23T14:38:00Z">
        <w:r>
          <w:rPr>
            <w:rStyle w:val="emailstyle17"/>
            <w:rFonts w:ascii="Times New Roman" w:hAnsi="Times New Roman" w:cs="David" w:hint="cs"/>
            <w:b/>
            <w:bCs/>
            <w:color w:val="auto"/>
            <w:sz w:val="24"/>
            <w:rtl/>
          </w:rPr>
          <w:t>שאינם תואמים לחוזה, ו</w:t>
        </w:r>
      </w:ins>
      <w:ins w:id="939" w:author="Shimon" w:date="2019-07-23T14:33:00Z">
        <w:r w:rsidRPr="00E555AB">
          <w:rPr>
            <w:rStyle w:val="emailstyle17"/>
            <w:rFonts w:ascii="Times New Roman" w:hAnsi="Times New Roman" w:cs="David" w:hint="cs"/>
            <w:b/>
            <w:bCs/>
            <w:color w:val="auto"/>
            <w:sz w:val="24"/>
            <w:rtl/>
            <w:rPrChange w:id="940" w:author="Shimon" w:date="2019-07-23T14:37:00Z">
              <w:rPr>
                <w:rStyle w:val="emailstyle17"/>
                <w:rFonts w:ascii="Times New Roman" w:hAnsi="Times New Roman" w:cs="David" w:hint="cs"/>
                <w:b/>
                <w:bCs/>
                <w:color w:val="auto"/>
                <w:szCs w:val="28"/>
                <w:u w:val="single"/>
                <w:rtl/>
              </w:rPr>
            </w:rPrChange>
          </w:rPr>
          <w:t xml:space="preserve">שבעטיה </w:t>
        </w:r>
      </w:ins>
      <w:ins w:id="941" w:author="Shimon" w:date="2019-07-23T14:34:00Z">
        <w:r w:rsidRPr="00E555AB">
          <w:rPr>
            <w:rStyle w:val="emailstyle17"/>
            <w:rFonts w:ascii="Times New Roman" w:hAnsi="Times New Roman" w:cs="David" w:hint="cs"/>
            <w:b/>
            <w:bCs/>
            <w:color w:val="auto"/>
            <w:sz w:val="24"/>
            <w:rtl/>
            <w:rPrChange w:id="942" w:author="Shimon" w:date="2019-07-23T14:37:00Z">
              <w:rPr>
                <w:rStyle w:val="emailstyle17"/>
                <w:rFonts w:ascii="Times New Roman" w:hAnsi="Times New Roman" w:cs="David" w:hint="cs"/>
                <w:b/>
                <w:bCs/>
                <w:color w:val="auto"/>
                <w:szCs w:val="28"/>
                <w:u w:val="single"/>
                <w:rtl/>
              </w:rPr>
            </w:rPrChange>
          </w:rPr>
          <w:t>התובע מקבל פנסיה מוקטנת גם בגין תקופת העבו</w:t>
        </w:r>
      </w:ins>
      <w:ins w:id="943" w:author="Shimon" w:date="2019-07-23T14:35:00Z">
        <w:r w:rsidRPr="00E555AB">
          <w:rPr>
            <w:rStyle w:val="emailstyle17"/>
            <w:rFonts w:ascii="Times New Roman" w:hAnsi="Times New Roman" w:cs="David" w:hint="cs"/>
            <w:b/>
            <w:bCs/>
            <w:color w:val="auto"/>
            <w:sz w:val="24"/>
            <w:rtl/>
            <w:rPrChange w:id="944" w:author="Shimon" w:date="2019-07-23T14:37:00Z">
              <w:rPr>
                <w:rStyle w:val="emailstyle17"/>
                <w:rFonts w:ascii="Times New Roman" w:hAnsi="Times New Roman" w:cs="David" w:hint="cs"/>
                <w:b/>
                <w:bCs/>
                <w:color w:val="auto"/>
                <w:szCs w:val="28"/>
                <w:u w:val="single"/>
                <w:rtl/>
              </w:rPr>
            </w:rPrChange>
          </w:rPr>
          <w:t>דה בחוזה וגם בגין תקופת כתב המינוי (ר' פיסקה 35 לעיל) כותב מר ציון לוי</w:t>
        </w:r>
      </w:ins>
      <w:ins w:id="945" w:author="Shimon" w:date="2019-07-23T14:36:00Z">
        <w:r w:rsidRPr="00E555AB">
          <w:rPr>
            <w:rStyle w:val="emailstyle17"/>
            <w:rFonts w:ascii="Times New Roman" w:hAnsi="Times New Roman" w:cs="David" w:hint="cs"/>
            <w:b/>
            <w:bCs/>
            <w:color w:val="auto"/>
            <w:sz w:val="24"/>
            <w:rtl/>
            <w:rPrChange w:id="946" w:author="Shimon" w:date="2019-07-23T14:37:00Z">
              <w:rPr>
                <w:rStyle w:val="emailstyle17"/>
                <w:rFonts w:ascii="Times New Roman" w:hAnsi="Times New Roman" w:cs="David" w:hint="cs"/>
                <w:b/>
                <w:bCs/>
                <w:color w:val="auto"/>
                <w:szCs w:val="28"/>
                <w:u w:val="single"/>
                <w:rtl/>
              </w:rPr>
            </w:rPrChange>
          </w:rPr>
          <w:t>: "אנו מבצעים בשלב זה חשיבה ובדיקה ולאחר סיום בדקתינו נשוב ונשיבך"</w:t>
        </w:r>
      </w:ins>
      <w:ins w:id="947" w:author="Shimon" w:date="2019-07-23T14:37:00Z">
        <w:r w:rsidRPr="00E555AB">
          <w:rPr>
            <w:rStyle w:val="emailstyle17"/>
            <w:rFonts w:ascii="Times New Roman" w:hAnsi="Times New Roman" w:cs="David" w:hint="cs"/>
            <w:b/>
            <w:bCs/>
            <w:color w:val="auto"/>
            <w:sz w:val="24"/>
            <w:rtl/>
            <w:rPrChange w:id="948" w:author="Shimon" w:date="2019-07-23T14:37:00Z">
              <w:rPr>
                <w:rStyle w:val="emailstyle17"/>
                <w:rFonts w:ascii="Times New Roman" w:hAnsi="Times New Roman" w:cs="David" w:hint="cs"/>
                <w:b/>
                <w:bCs/>
                <w:color w:val="auto"/>
                <w:szCs w:val="28"/>
                <w:u w:val="single"/>
                <w:rtl/>
              </w:rPr>
            </w:rPrChange>
          </w:rPr>
          <w:t xml:space="preserve"> </w:t>
        </w:r>
      </w:ins>
    </w:p>
    <w:p w14:paraId="285EFF64" w14:textId="77777777" w:rsidR="00E21D10" w:rsidRDefault="00B9328F" w:rsidP="00E21D10">
      <w:pPr>
        <w:pStyle w:val="11"/>
        <w:numPr>
          <w:ilvl w:val="0"/>
          <w:numId w:val="14"/>
        </w:numPr>
        <w:tabs>
          <w:tab w:val="clear" w:pos="1440"/>
          <w:tab w:val="num" w:pos="523"/>
        </w:tabs>
        <w:spacing w:before="0" w:after="240" w:line="360" w:lineRule="auto"/>
        <w:ind w:left="98" w:firstLine="0"/>
        <w:pPrChange w:id="949" w:author="Shimon" w:date="2019-07-23T19:28:00Z">
          <w:pPr>
            <w:pStyle w:val="11"/>
            <w:numPr>
              <w:numId w:val="14"/>
            </w:numPr>
            <w:tabs>
              <w:tab w:val="left" w:pos="566"/>
              <w:tab w:val="num" w:pos="1440"/>
            </w:tabs>
            <w:spacing w:before="0" w:after="240" w:line="360" w:lineRule="auto"/>
            <w:ind w:left="566" w:hanging="425"/>
          </w:pPr>
        </w:pPrChange>
      </w:pPr>
      <w:ins w:id="950" w:author="Shimon" w:date="2019-07-23T15:40:00Z">
        <w:r w:rsidRPr="00E21D10">
          <w:rPr>
            <w:rStyle w:val="emailstyle17"/>
            <w:rFonts w:ascii="Times New Roman" w:hAnsi="Times New Roman" w:cs="David" w:hint="cs"/>
            <w:b/>
            <w:bCs/>
            <w:color w:val="auto"/>
            <w:sz w:val="24"/>
            <w:rtl/>
          </w:rPr>
          <w:t xml:space="preserve">  </w:t>
        </w:r>
      </w:ins>
      <w:ins w:id="951" w:author="Shimon" w:date="2019-07-23T14:48:00Z">
        <w:r w:rsidR="00A87DBF">
          <w:rPr>
            <w:rFonts w:hint="cs"/>
            <w:rtl/>
          </w:rPr>
          <w:t xml:space="preserve">התובע ניסה שוב ושוב לשוחח עם </w:t>
        </w:r>
        <w:r w:rsidR="00E21D10">
          <w:rPr>
            <w:rFonts w:hint="cs"/>
            <w:rtl/>
          </w:rPr>
          <w:t>מר ציון לוי ו/או עם מר אהרונו</w:t>
        </w:r>
      </w:ins>
      <w:ins w:id="952" w:author="Shimon" w:date="2019-07-23T19:24:00Z">
        <w:r w:rsidR="00E21D10">
          <w:rPr>
            <w:rFonts w:hint="cs"/>
            <w:rtl/>
          </w:rPr>
          <w:t>ב מדוע צריך פתא</w:t>
        </w:r>
      </w:ins>
      <w:ins w:id="953" w:author="Shimon" w:date="2019-07-23T19:26:00Z">
        <w:r w:rsidR="00E21D10">
          <w:rPr>
            <w:rFonts w:hint="cs"/>
            <w:rtl/>
          </w:rPr>
          <w:t>ום</w:t>
        </w:r>
      </w:ins>
      <w:ins w:id="954" w:author="Shimon" w:date="2019-07-23T19:24:00Z">
        <w:r w:rsidR="00E21D10">
          <w:rPr>
            <w:rFonts w:hint="cs"/>
            <w:rtl/>
          </w:rPr>
          <w:t>, אחרי</w:t>
        </w:r>
      </w:ins>
      <w:ins w:id="955" w:author="Shimon" w:date="2019-07-23T19:25:00Z">
        <w:r w:rsidR="00E21D10">
          <w:rPr>
            <w:rFonts w:hint="cs"/>
            <w:rtl/>
          </w:rPr>
          <w:t xml:space="preserve"> הפרישה, "לבדוק" את מה שהיה ברור לכל המערכת ולמצער, כמה זמן תערך ה</w:t>
        </w:r>
      </w:ins>
      <w:ins w:id="956" w:author="Shimon" w:date="2019-07-23T19:26:00Z">
        <w:r w:rsidR="00E21D10">
          <w:rPr>
            <w:rFonts w:hint="cs"/>
            <w:rtl/>
          </w:rPr>
          <w:t>"</w:t>
        </w:r>
      </w:ins>
      <w:ins w:id="957" w:author="Shimon" w:date="2019-07-23T19:25:00Z">
        <w:r w:rsidR="00E21D10">
          <w:rPr>
            <w:rFonts w:hint="cs"/>
            <w:rtl/>
          </w:rPr>
          <w:t>בדיקה</w:t>
        </w:r>
      </w:ins>
      <w:ins w:id="958" w:author="Shimon" w:date="2019-07-23T19:26:00Z">
        <w:r w:rsidR="00E21D10">
          <w:rPr>
            <w:rFonts w:hint="cs"/>
            <w:rtl/>
          </w:rPr>
          <w:t xml:space="preserve">", אך </w:t>
        </w:r>
      </w:ins>
      <w:ins w:id="959" w:author="Shimon" w:date="2019-07-23T14:48:00Z">
        <w:r w:rsidR="00A87DBF">
          <w:rPr>
            <w:rFonts w:hint="cs"/>
            <w:rtl/>
          </w:rPr>
          <w:t xml:space="preserve">ללא הצלחה. </w:t>
        </w:r>
      </w:ins>
      <w:ins w:id="960" w:author="Shimon" w:date="2019-07-23T14:49:00Z">
        <w:r w:rsidR="00A87DBF">
          <w:rPr>
            <w:rFonts w:hint="cs"/>
            <w:rtl/>
          </w:rPr>
          <w:t xml:space="preserve">באמצעות </w:t>
        </w:r>
      </w:ins>
      <w:ins w:id="961" w:author="Shimon" w:date="2019-07-23T15:01:00Z">
        <w:r w:rsidR="00500150">
          <w:rPr>
            <w:rFonts w:hint="cs"/>
            <w:rtl/>
          </w:rPr>
          <w:t>ה</w:t>
        </w:r>
      </w:ins>
      <w:ins w:id="962" w:author="Shimon" w:date="2019-07-23T14:49:00Z">
        <w:r w:rsidR="00A87DBF">
          <w:rPr>
            <w:rFonts w:hint="cs"/>
            <w:rtl/>
          </w:rPr>
          <w:t xml:space="preserve">מזכירות נאמר לו שעליו להעלות את השגותיו וטיעוניו על </w:t>
        </w:r>
      </w:ins>
      <w:ins w:id="963" w:author="Shimon" w:date="2019-07-23T15:06:00Z">
        <w:r w:rsidR="00500150">
          <w:rPr>
            <w:rFonts w:hint="cs"/>
            <w:rtl/>
          </w:rPr>
          <w:t xml:space="preserve"> הכתב</w:t>
        </w:r>
      </w:ins>
      <w:ins w:id="964" w:author="Shimon" w:date="2019-07-23T15:07:00Z">
        <w:r w:rsidR="00500150">
          <w:rPr>
            <w:rFonts w:hint="cs"/>
            <w:rtl/>
          </w:rPr>
          <w:t xml:space="preserve"> וכך הוא </w:t>
        </w:r>
      </w:ins>
      <w:ins w:id="965" w:author="Shimon" w:date="2019-07-23T16:45:00Z">
        <w:r w:rsidR="005D4DA4">
          <w:rPr>
            <w:rFonts w:hint="cs"/>
            <w:rtl/>
          </w:rPr>
          <w:t xml:space="preserve">אכן </w:t>
        </w:r>
      </w:ins>
      <w:ins w:id="966" w:author="Shimon" w:date="2019-07-23T15:07:00Z">
        <w:r w:rsidR="00500150">
          <w:rPr>
            <w:rFonts w:hint="cs"/>
            <w:rtl/>
          </w:rPr>
          <w:t>עשה</w:t>
        </w:r>
      </w:ins>
      <w:ins w:id="967" w:author="Shimon" w:date="2019-07-23T17:40:00Z">
        <w:r w:rsidR="00412A8B">
          <w:rPr>
            <w:rFonts w:hint="cs"/>
            <w:rtl/>
          </w:rPr>
          <w:t>.</w:t>
        </w:r>
      </w:ins>
      <w:r w:rsidR="00412A8B" w:rsidRPr="00412A8B" w:rsidDel="00412A8B">
        <w:rPr>
          <w:rFonts w:hint="cs"/>
          <w:rtl/>
        </w:rPr>
        <w:t xml:space="preserve"> </w:t>
      </w:r>
    </w:p>
    <w:p w14:paraId="53AF99EA" w14:textId="5F78733F" w:rsidR="00500150" w:rsidRDefault="00412A8B" w:rsidP="00E21D10">
      <w:pPr>
        <w:pStyle w:val="11"/>
        <w:numPr>
          <w:ilvl w:val="0"/>
          <w:numId w:val="14"/>
        </w:numPr>
        <w:tabs>
          <w:tab w:val="clear" w:pos="1440"/>
          <w:tab w:val="num" w:pos="523"/>
        </w:tabs>
        <w:spacing w:before="0" w:after="240" w:line="360" w:lineRule="auto"/>
        <w:ind w:left="98" w:firstLine="0"/>
        <w:rPr>
          <w:ins w:id="968" w:author="Shimon" w:date="2019-07-23T16:40:00Z"/>
        </w:rPr>
      </w:pPr>
      <w:ins w:id="969" w:author="Shimon" w:date="2019-07-23T15:39:00Z">
        <w:r>
          <w:rPr>
            <w:rFonts w:hint="cs"/>
            <w:rtl/>
          </w:rPr>
          <w:t xml:space="preserve">רצ"ב </w:t>
        </w:r>
      </w:ins>
      <w:ins w:id="970" w:author="Shimon" w:date="2019-07-23T15:37:00Z">
        <w:r>
          <w:rPr>
            <w:rFonts w:hint="cs"/>
            <w:rtl/>
          </w:rPr>
          <w:t>מכתביו של התובע מ8.1.13 תגו</w:t>
        </w:r>
      </w:ins>
      <w:ins w:id="971" w:author="Shimon" w:date="2019-07-23T15:39:00Z">
        <w:r>
          <w:rPr>
            <w:rFonts w:hint="cs"/>
            <w:rtl/>
          </w:rPr>
          <w:t>ב</w:t>
        </w:r>
      </w:ins>
      <w:ins w:id="972" w:author="Shimon" w:date="2019-07-23T15:37:00Z">
        <w:r>
          <w:rPr>
            <w:rFonts w:hint="cs"/>
            <w:rtl/>
          </w:rPr>
          <w:t>ת מר צ. ל</w:t>
        </w:r>
      </w:ins>
      <w:ins w:id="973" w:author="Shimon" w:date="2019-07-23T15:38:00Z">
        <w:r>
          <w:rPr>
            <w:rFonts w:hint="cs"/>
            <w:rtl/>
          </w:rPr>
          <w:t>וי מ.13 13.2</w:t>
        </w:r>
      </w:ins>
      <w:ins w:id="974" w:author="Shimon" w:date="2019-07-23T15:39:00Z">
        <w:r>
          <w:rPr>
            <w:rFonts w:hint="cs"/>
            <w:rtl/>
          </w:rPr>
          <w:t xml:space="preserve"> ותגובת התובע מ-20.3.13 על נספחיה</w:t>
        </w:r>
      </w:ins>
      <w:ins w:id="975" w:author="Shimon" w:date="2019-07-23T15:40:00Z">
        <w:r>
          <w:rPr>
            <w:rFonts w:hint="cs"/>
            <w:rtl/>
          </w:rPr>
          <w:t>ם.</w:t>
        </w:r>
      </w:ins>
    </w:p>
    <w:p w14:paraId="2B3B5298" w14:textId="76FB1CF2" w:rsidR="00412A8B" w:rsidRDefault="00B9328F" w:rsidP="00CD3445">
      <w:pPr>
        <w:pStyle w:val="11"/>
        <w:numPr>
          <w:ilvl w:val="0"/>
          <w:numId w:val="14"/>
        </w:numPr>
        <w:tabs>
          <w:tab w:val="clear" w:pos="1440"/>
          <w:tab w:val="num" w:pos="523"/>
        </w:tabs>
        <w:spacing w:before="0" w:line="360" w:lineRule="auto"/>
        <w:ind w:left="380" w:right="357" w:hanging="284"/>
        <w:rPr>
          <w:ins w:id="976" w:author="Shimon" w:date="2019-07-23T17:44:00Z"/>
        </w:rPr>
      </w:pPr>
      <w:ins w:id="977" w:author="Shimon" w:date="2019-07-23T15:40:00Z">
        <w:r>
          <w:rPr>
            <w:rFonts w:hint="cs"/>
            <w:rtl/>
          </w:rPr>
          <w:t xml:space="preserve">  </w:t>
        </w:r>
      </w:ins>
      <w:r w:rsidR="00AC0333">
        <w:rPr>
          <w:rFonts w:hint="cs"/>
          <w:rtl/>
        </w:rPr>
        <w:t>כדי לא להלאות את בית הדין</w:t>
      </w:r>
      <w:r w:rsidR="00AC0333" w:rsidRPr="00AC0333">
        <w:rPr>
          <w:rFonts w:hint="cs"/>
          <w:rtl/>
        </w:rPr>
        <w:t xml:space="preserve"> </w:t>
      </w:r>
      <w:r w:rsidR="00AC0333">
        <w:rPr>
          <w:rFonts w:hint="cs"/>
          <w:rtl/>
        </w:rPr>
        <w:t xml:space="preserve">הנכבד, לא נפרט </w:t>
      </w:r>
      <w:del w:id="978" w:author="Shimon" w:date="2019-07-23T17:38:00Z">
        <w:r w:rsidR="001943FF" w:rsidDel="00AC0333">
          <w:rPr>
            <w:rFonts w:hint="cs"/>
            <w:rtl/>
          </w:rPr>
          <w:delText>דין</w:delText>
        </w:r>
      </w:del>
      <w:r w:rsidR="001943FF">
        <w:rPr>
          <w:rFonts w:hint="cs"/>
          <w:rtl/>
        </w:rPr>
        <w:t xml:space="preserve"> ב</w:t>
      </w:r>
      <w:r w:rsidR="00AC0333">
        <w:rPr>
          <w:rFonts w:hint="cs"/>
          <w:rtl/>
        </w:rPr>
        <w:t>מסמך זה</w:t>
      </w:r>
      <w:del w:id="979" w:author="Shimon" w:date="2019-07-23T17:38:00Z">
        <w:r w:rsidR="00AC0333" w:rsidDel="00AC0333">
          <w:rPr>
            <w:rFonts w:hint="cs"/>
            <w:rtl/>
          </w:rPr>
          <w:delText xml:space="preserve"> עם</w:delText>
        </w:r>
      </w:del>
      <w:ins w:id="980" w:author="Shimon" w:date="2019-07-23T17:38:00Z">
        <w:r w:rsidR="00AC0333">
          <w:rPr>
            <w:rFonts w:hint="cs"/>
            <w:rtl/>
          </w:rPr>
          <w:t>את</w:t>
        </w:r>
      </w:ins>
      <w:r w:rsidR="00AC0333">
        <w:rPr>
          <w:rFonts w:hint="cs"/>
          <w:rtl/>
        </w:rPr>
        <w:t xml:space="preserve"> </w:t>
      </w:r>
      <w:del w:id="981" w:author="Shimon" w:date="2019-07-23T17:39:00Z">
        <w:r w:rsidR="00AC0333" w:rsidDel="00AC0333">
          <w:rPr>
            <w:rFonts w:hint="cs"/>
            <w:rtl/>
          </w:rPr>
          <w:delText>פרוט</w:delText>
        </w:r>
      </w:del>
      <w:ins w:id="982" w:author="Shimon" w:date="2019-07-23T17:39:00Z">
        <w:r w:rsidR="00AC0333">
          <w:rPr>
            <w:rFonts w:hint="cs"/>
            <w:rtl/>
          </w:rPr>
          <w:t>כל</w:t>
        </w:r>
      </w:ins>
      <w:r w:rsidR="00AC0333">
        <w:rPr>
          <w:rFonts w:hint="cs"/>
          <w:rtl/>
        </w:rPr>
        <w:t xml:space="preserve"> </w:t>
      </w:r>
      <w:ins w:id="983" w:author="Shimon" w:date="2019-07-23T16:52:00Z">
        <w:r w:rsidR="00EC60D9">
          <w:rPr>
            <w:rFonts w:hint="cs"/>
            <w:rtl/>
          </w:rPr>
          <w:t>ה</w:t>
        </w:r>
      </w:ins>
      <w:r w:rsidR="001943FF">
        <w:rPr>
          <w:rFonts w:hint="cs"/>
          <w:rtl/>
        </w:rPr>
        <w:t>פניות הרבות של התובע לנתבעת, את ההתעלמות מפניותיו, ואת עגמת הנפש</w:t>
      </w:r>
      <w:ins w:id="984" w:author="Shimon" w:date="2019-07-23T17:39:00Z">
        <w:r w:rsidR="00412A8B">
          <w:rPr>
            <w:rFonts w:hint="cs"/>
            <w:rtl/>
          </w:rPr>
          <w:t xml:space="preserve"> הקשה והמתמשכת</w:t>
        </w:r>
      </w:ins>
      <w:r w:rsidR="001943FF">
        <w:rPr>
          <w:rFonts w:hint="cs"/>
          <w:rtl/>
        </w:rPr>
        <w:t xml:space="preserve"> שנגרמה לו מתחושת "החיזור אחר הפתחים"</w:t>
      </w:r>
      <w:ins w:id="985" w:author="Shimon" w:date="2019-07-23T19:29:00Z">
        <w:r w:rsidR="00E21D10">
          <w:rPr>
            <w:rFonts w:hint="cs"/>
            <w:rtl/>
          </w:rPr>
          <w:t xml:space="preserve"> ומעצם הצורך המתמשך להשקיע את זמנו בגימלאות לנסות לקבל את </w:t>
        </w:r>
        <w:r w:rsidR="00E21D10">
          <w:rPr>
            <w:rFonts w:hint="cs"/>
            <w:rtl/>
          </w:rPr>
          <w:lastRenderedPageBreak/>
          <w:t>זכויו</w:t>
        </w:r>
      </w:ins>
      <w:ins w:id="986" w:author="Shimon" w:date="2019-07-23T19:30:00Z">
        <w:r w:rsidR="00E21D10">
          <w:rPr>
            <w:rFonts w:hint="cs"/>
            <w:rtl/>
          </w:rPr>
          <w:t>תיו,</w:t>
        </w:r>
      </w:ins>
      <w:ins w:id="987" w:author="Shimon" w:date="2019-07-23T16:50:00Z">
        <w:r w:rsidR="00EC60D9">
          <w:rPr>
            <w:rFonts w:hint="cs"/>
            <w:rtl/>
          </w:rPr>
          <w:t xml:space="preserve"> </w:t>
        </w:r>
      </w:ins>
      <w:ins w:id="988" w:author="Shimon" w:date="2019-07-23T17:41:00Z">
        <w:r w:rsidR="00412A8B">
          <w:rPr>
            <w:rFonts w:hint="cs"/>
            <w:rtl/>
          </w:rPr>
          <w:t>אך ראוי לצטט בהקשר זה חלק ממכתב של  התובע אל מר אהרונוב מיום 20.3.13 בתגובה למכתב של מר צ. לוי</w:t>
        </w:r>
      </w:ins>
      <w:ins w:id="989" w:author="Shimon" w:date="2019-07-23T17:43:00Z">
        <w:r w:rsidR="00412A8B">
          <w:rPr>
            <w:rFonts w:hint="cs"/>
            <w:rtl/>
          </w:rPr>
          <w:t xml:space="preserve"> וכן דוגמיות </w:t>
        </w:r>
      </w:ins>
      <w:del w:id="990" w:author="Shimon" w:date="2019-07-23T17:50:00Z">
        <w:r w:rsidR="00CD3445" w:rsidDel="00CD3445">
          <w:rPr>
            <w:rFonts w:hint="cs"/>
            <w:rtl/>
          </w:rPr>
          <w:delText xml:space="preserve">ת </w:delText>
        </w:r>
      </w:del>
      <w:ins w:id="991" w:author="Shimon" w:date="2019-07-23T17:50:00Z">
        <w:r w:rsidR="00CD3445">
          <w:rPr>
            <w:rFonts w:hint="cs"/>
            <w:rtl/>
          </w:rPr>
          <w:t xml:space="preserve">מהתגובות </w:t>
        </w:r>
      </w:ins>
      <w:ins w:id="992" w:author="Shimon" w:date="2019-07-23T17:43:00Z">
        <w:r w:rsidR="00412A8B">
          <w:rPr>
            <w:rFonts w:hint="cs"/>
            <w:rtl/>
          </w:rPr>
          <w:t>שקיבל לפניותיו:</w:t>
        </w:r>
      </w:ins>
      <w:ins w:id="993" w:author="Shimon" w:date="2019-07-23T17:41:00Z">
        <w:r w:rsidR="00412A8B">
          <w:rPr>
            <w:rFonts w:hint="cs"/>
            <w:rtl/>
          </w:rPr>
          <w:t xml:space="preserve"> </w:t>
        </w:r>
      </w:ins>
    </w:p>
    <w:p w14:paraId="7875FDA5" w14:textId="77777777" w:rsidR="00412A8B" w:rsidRDefault="00412A8B" w:rsidP="00412A8B">
      <w:pPr>
        <w:pStyle w:val="11"/>
        <w:spacing w:before="0" w:line="360" w:lineRule="auto"/>
        <w:ind w:right="360"/>
        <w:rPr>
          <w:ins w:id="994" w:author="Shimon" w:date="2019-07-23T17:41:00Z"/>
          <w:rtl/>
        </w:rPr>
        <w:pPrChange w:id="995" w:author="Shimon" w:date="2019-07-23T17:44:00Z">
          <w:pPr>
            <w:pStyle w:val="11"/>
            <w:numPr>
              <w:numId w:val="14"/>
            </w:numPr>
            <w:tabs>
              <w:tab w:val="num" w:pos="523"/>
            </w:tabs>
            <w:spacing w:before="0" w:line="360" w:lineRule="auto"/>
            <w:ind w:left="1440" w:right="357" w:hanging="360"/>
          </w:pPr>
        </w:pPrChange>
      </w:pPr>
    </w:p>
    <w:p w14:paraId="215597F7" w14:textId="77777777" w:rsidR="00412A8B" w:rsidRDefault="00412A8B" w:rsidP="00412A8B">
      <w:pPr>
        <w:pStyle w:val="11"/>
        <w:spacing w:before="0" w:after="240" w:line="276" w:lineRule="auto"/>
        <w:ind w:left="380" w:right="993" w:firstLine="0"/>
        <w:rPr>
          <w:ins w:id="996" w:author="Shimon" w:date="2019-07-23T17:44:00Z"/>
          <w:rtl/>
        </w:rPr>
        <w:pPrChange w:id="997" w:author="Shimon" w:date="2019-07-23T17:44:00Z">
          <w:pPr>
            <w:pStyle w:val="11"/>
            <w:spacing w:before="0" w:after="240" w:line="276" w:lineRule="auto"/>
            <w:ind w:left="523" w:right="993" w:hanging="129"/>
          </w:pPr>
        </w:pPrChange>
      </w:pPr>
      <w:ins w:id="998" w:author="Shimon" w:date="2019-07-23T17:44:00Z">
        <w:r>
          <w:rPr>
            <w:rFonts w:hint="cs"/>
            <w:rtl/>
          </w:rPr>
          <w:t>מתוך המכתב לאהרונוב:</w:t>
        </w:r>
      </w:ins>
    </w:p>
    <w:p w14:paraId="1DDC612B" w14:textId="6BB392CE" w:rsidR="00412A8B" w:rsidRPr="002215BF" w:rsidRDefault="00412A8B" w:rsidP="00412A8B">
      <w:pPr>
        <w:pStyle w:val="11"/>
        <w:spacing w:before="0" w:after="240" w:line="276" w:lineRule="auto"/>
        <w:ind w:left="380" w:right="993" w:firstLine="0"/>
        <w:rPr>
          <w:ins w:id="999" w:author="Shimon" w:date="2019-07-23T17:41:00Z"/>
          <w:rFonts w:hint="cs"/>
          <w:sz w:val="22"/>
          <w:szCs w:val="22"/>
          <w:rtl/>
          <w:rPrChange w:id="1000" w:author="Shimon" w:date="2019-07-23T18:37:00Z">
            <w:rPr>
              <w:ins w:id="1001" w:author="Shimon" w:date="2019-07-23T17:41:00Z"/>
              <w:rFonts w:hint="cs"/>
              <w:rtl/>
            </w:rPr>
          </w:rPrChange>
        </w:rPr>
        <w:pPrChange w:id="1002" w:author="Shimon" w:date="2019-07-23T17:44:00Z">
          <w:pPr>
            <w:pStyle w:val="11"/>
            <w:spacing w:before="0" w:after="240" w:line="276" w:lineRule="auto"/>
            <w:ind w:left="523" w:right="993" w:hanging="129"/>
          </w:pPr>
        </w:pPrChange>
      </w:pPr>
      <w:ins w:id="1003" w:author="Shimon" w:date="2019-07-23T17:43:00Z">
        <w:r>
          <w:rPr>
            <w:rFonts w:hint="cs"/>
            <w:rtl/>
          </w:rPr>
          <w:t xml:space="preserve"> </w:t>
        </w:r>
      </w:ins>
      <w:ins w:id="1004" w:author="Shimon" w:date="2019-07-23T17:44:00Z">
        <w:r w:rsidRPr="002215BF">
          <w:rPr>
            <w:rFonts w:hint="cs"/>
            <w:sz w:val="22"/>
            <w:szCs w:val="22"/>
            <w:rtl/>
            <w:rPrChange w:id="1005" w:author="Shimon" w:date="2019-07-23T18:37:00Z">
              <w:rPr>
                <w:rFonts w:hint="cs"/>
                <w:rtl/>
              </w:rPr>
            </w:rPrChange>
          </w:rPr>
          <w:t>"</w:t>
        </w:r>
      </w:ins>
      <w:ins w:id="1006" w:author="Shimon" w:date="2019-07-23T17:41:00Z">
        <w:r w:rsidRPr="002215BF">
          <w:rPr>
            <w:rFonts w:hint="cs"/>
            <w:sz w:val="22"/>
            <w:szCs w:val="22"/>
            <w:rtl/>
            <w:rPrChange w:id="1007" w:author="Shimon" w:date="2019-07-23T18:37:00Z">
              <w:rPr>
                <w:rFonts w:hint="cs"/>
                <w:rtl/>
              </w:rPr>
            </w:rPrChange>
          </w:rPr>
          <w:t xml:space="preserve">ניסיתי פעמים מספר להגיע למר ציון לוי לקבלת הבהרות אך הוא אינו מוכן לדבר אתי ("תכתוב"). ניסיתי לשוחח אתך אך אתה מתחמק בשיטתיות למרות שאתה </w:t>
        </w:r>
        <w:r w:rsidRPr="002215BF">
          <w:rPr>
            <w:sz w:val="22"/>
            <w:szCs w:val="22"/>
            <w:rtl/>
            <w:rPrChange w:id="1008" w:author="Shimon" w:date="2019-07-23T18:37:00Z">
              <w:rPr>
                <w:rtl/>
              </w:rPr>
            </w:rPrChange>
          </w:rPr>
          <w:t>–</w:t>
        </w:r>
        <w:r w:rsidRPr="002215BF">
          <w:rPr>
            <w:rFonts w:hint="cs"/>
            <w:sz w:val="22"/>
            <w:szCs w:val="22"/>
            <w:rtl/>
            <w:rPrChange w:id="1009" w:author="Shimon" w:date="2019-07-23T18:37:00Z">
              <w:rPr>
                <w:rFonts w:hint="cs"/>
                <w:rtl/>
              </w:rPr>
            </w:rPrChange>
          </w:rPr>
          <w:t>ולא ציון לוי- חתום על ההנחיה המקורית למינהלת הגימלאות שגזלה ממני זכויות של שנים שצברתי שנים ארוכות בעבודה קשה, ושעל פיהם תיכננתי את מסלול עבודתי ולמעשה את כל חיי.</w:t>
        </w:r>
      </w:ins>
    </w:p>
    <w:p w14:paraId="2A888132" w14:textId="77777777" w:rsidR="00412A8B" w:rsidRPr="002215BF" w:rsidRDefault="00412A8B" w:rsidP="00412A8B">
      <w:pPr>
        <w:pStyle w:val="11"/>
        <w:spacing w:before="0" w:after="240" w:line="276" w:lineRule="auto"/>
        <w:ind w:left="381" w:right="993" w:firstLine="13"/>
        <w:rPr>
          <w:ins w:id="1010" w:author="Shimon" w:date="2019-07-23T17:41:00Z"/>
          <w:sz w:val="22"/>
          <w:szCs w:val="22"/>
          <w:rtl/>
          <w:rPrChange w:id="1011" w:author="Shimon" w:date="2019-07-23T18:37:00Z">
            <w:rPr>
              <w:ins w:id="1012" w:author="Shimon" w:date="2019-07-23T17:41:00Z"/>
              <w:rtl/>
            </w:rPr>
          </w:rPrChange>
        </w:rPr>
      </w:pPr>
      <w:ins w:id="1013" w:author="Shimon" w:date="2019-07-23T17:41:00Z">
        <w:r w:rsidRPr="002215BF">
          <w:rPr>
            <w:rFonts w:hint="cs"/>
            <w:sz w:val="22"/>
            <w:szCs w:val="22"/>
            <w:rtl/>
            <w:rPrChange w:id="1014" w:author="Shimon" w:date="2019-07-23T18:37:00Z">
              <w:rPr>
                <w:rFonts w:hint="cs"/>
                <w:rtl/>
              </w:rPr>
            </w:rPrChange>
          </w:rPr>
          <w:t>נוצר מצב בלתי אפשרי ובלתי הגון בעליל: יש לי חוזה העסקה תקף עם נציבות שרות המדינה, שעליו חתום בשם הנציב מי שמילא בזמנו את התפקיד הנוכחי שלך, אך אין איש בכל המערכת הממשלתית שמוכן לדבר אתי ישירות. האם היית נותן לנציב שרות המדינה או החשב הכללי להמתין חודשים לתגובה ולא מוכן לדבר עמם בשאלות מעין אלו שאני פונה אליך? לא הפכתי אחרי כמעט 43 שנות שרות לאויב שצריך להסתר ולהתחמק מפניו.</w:t>
        </w:r>
      </w:ins>
    </w:p>
    <w:p w14:paraId="51D11515" w14:textId="77777777" w:rsidR="00412A8B" w:rsidRPr="002215BF" w:rsidRDefault="00412A8B" w:rsidP="00412A8B">
      <w:pPr>
        <w:pStyle w:val="11"/>
        <w:spacing w:before="0" w:after="240" w:line="276" w:lineRule="auto"/>
        <w:ind w:left="381" w:right="993" w:firstLine="13"/>
        <w:rPr>
          <w:ins w:id="1015" w:author="Shimon" w:date="2019-07-23T17:41:00Z"/>
          <w:rFonts w:hint="cs"/>
          <w:sz w:val="22"/>
          <w:szCs w:val="22"/>
          <w:rtl/>
          <w:rPrChange w:id="1016" w:author="Shimon" w:date="2019-07-23T18:37:00Z">
            <w:rPr>
              <w:ins w:id="1017" w:author="Shimon" w:date="2019-07-23T17:41:00Z"/>
              <w:rFonts w:hint="cs"/>
              <w:rtl/>
            </w:rPr>
          </w:rPrChange>
        </w:rPr>
      </w:pPr>
      <w:ins w:id="1018" w:author="Shimon" w:date="2019-07-23T17:41:00Z">
        <w:r w:rsidRPr="002215BF">
          <w:rPr>
            <w:rFonts w:hint="cs"/>
            <w:sz w:val="22"/>
            <w:szCs w:val="22"/>
            <w:rtl/>
            <w:rPrChange w:id="1019" w:author="Shimon" w:date="2019-07-23T18:37:00Z">
              <w:rPr>
                <w:rFonts w:hint="cs"/>
                <w:rtl/>
              </w:rPr>
            </w:rPrChange>
          </w:rPr>
          <w:t>מחוסר ברירה אני מעלה על הכתב כמבוקש את שאותי למכתבו של מר ציון לוי ומפנה אותם אליך כמי שחתום על ההנחיות כדי שתחזור ותבחון את הנושא".</w:t>
        </w:r>
      </w:ins>
    </w:p>
    <w:p w14:paraId="2693EAFC" w14:textId="739BC1D3" w:rsidR="00EC60D9" w:rsidRDefault="00412A8B" w:rsidP="00AC0333">
      <w:pPr>
        <w:pStyle w:val="11"/>
        <w:numPr>
          <w:ilvl w:val="0"/>
          <w:numId w:val="14"/>
        </w:numPr>
        <w:tabs>
          <w:tab w:val="clear" w:pos="1440"/>
          <w:tab w:val="num" w:pos="523"/>
        </w:tabs>
        <w:spacing w:before="0" w:line="360" w:lineRule="auto"/>
        <w:ind w:left="380" w:right="357" w:hanging="284"/>
        <w:rPr>
          <w:ins w:id="1020" w:author="Shimon" w:date="2019-07-23T16:50:00Z"/>
        </w:rPr>
        <w:pPrChange w:id="1021" w:author="Shimon" w:date="2019-07-23T17:39:00Z">
          <w:pPr>
            <w:pStyle w:val="11"/>
            <w:numPr>
              <w:numId w:val="14"/>
            </w:numPr>
            <w:tabs>
              <w:tab w:val="left" w:pos="566"/>
              <w:tab w:val="num" w:pos="1440"/>
            </w:tabs>
            <w:spacing w:before="0" w:after="240" w:line="360" w:lineRule="auto"/>
            <w:ind w:left="566" w:hanging="425"/>
          </w:pPr>
        </w:pPrChange>
      </w:pPr>
      <w:ins w:id="1022" w:author="Shimon" w:date="2019-07-23T17:42:00Z">
        <w:r>
          <w:rPr>
            <w:rFonts w:hint="cs"/>
            <w:rtl/>
          </w:rPr>
          <w:t xml:space="preserve"> </w:t>
        </w:r>
      </w:ins>
      <w:ins w:id="1023" w:author="Shimon" w:date="2019-07-23T16:50:00Z">
        <w:r w:rsidR="00EC60D9">
          <w:rPr>
            <w:rFonts w:hint="cs"/>
            <w:rtl/>
          </w:rPr>
          <w:t xml:space="preserve">להלן </w:t>
        </w:r>
      </w:ins>
      <w:ins w:id="1024" w:author="Shimon" w:date="2019-07-23T17:51:00Z">
        <w:r w:rsidR="00CD3445">
          <w:rPr>
            <w:rFonts w:hint="cs"/>
            <w:rtl/>
          </w:rPr>
          <w:t xml:space="preserve">גם </w:t>
        </w:r>
      </w:ins>
      <w:ins w:id="1025" w:author="Shimon" w:date="2019-07-23T16:50:00Z">
        <w:r w:rsidR="00EC60D9">
          <w:rPr>
            <w:rFonts w:hint="cs"/>
            <w:rtl/>
          </w:rPr>
          <w:t>מבחר מהתגובות שקיבל</w:t>
        </w:r>
      </w:ins>
      <w:ins w:id="1026" w:author="Shimon" w:date="2019-07-23T17:42:00Z">
        <w:r>
          <w:rPr>
            <w:rFonts w:hint="cs"/>
            <w:rtl/>
          </w:rPr>
          <w:t xml:space="preserve"> לפניותיו</w:t>
        </w:r>
      </w:ins>
      <w:r w:rsidR="00AC0333">
        <w:rPr>
          <w:rFonts w:hint="cs"/>
          <w:rtl/>
        </w:rPr>
        <w:t>:</w:t>
      </w:r>
    </w:p>
    <w:p w14:paraId="67BFBBBD" w14:textId="1377E2B5" w:rsidR="002D1667" w:rsidRDefault="002D1667" w:rsidP="00412A8B">
      <w:pPr>
        <w:pStyle w:val="11"/>
        <w:spacing w:line="360" w:lineRule="auto"/>
        <w:ind w:right="360" w:firstLine="154"/>
        <w:rPr>
          <w:rtl/>
        </w:rPr>
        <w:pPrChange w:id="1027" w:author="Shimon" w:date="2019-07-23T17:46:00Z">
          <w:pPr>
            <w:pStyle w:val="11"/>
            <w:numPr>
              <w:numId w:val="14"/>
            </w:numPr>
            <w:tabs>
              <w:tab w:val="num" w:pos="1440"/>
            </w:tabs>
            <w:spacing w:line="360" w:lineRule="auto"/>
            <w:ind w:left="1440" w:right="357" w:hanging="360"/>
          </w:pPr>
        </w:pPrChange>
      </w:pPr>
      <w:r>
        <w:rPr>
          <w:rFonts w:hint="cs"/>
          <w:rtl/>
        </w:rPr>
        <w:t>13.2.13</w:t>
      </w:r>
      <w:r w:rsidR="00206D5A">
        <w:rPr>
          <w:rFonts w:hint="cs"/>
          <w:rtl/>
        </w:rPr>
        <w:t xml:space="preserve">, </w:t>
      </w:r>
      <w:r>
        <w:rPr>
          <w:rtl/>
        </w:rPr>
        <w:t>צ. לוי:</w:t>
      </w:r>
      <w:r w:rsidR="00206D5A">
        <w:rPr>
          <w:rFonts w:hint="cs"/>
          <w:rtl/>
        </w:rPr>
        <w:t xml:space="preserve"> </w:t>
      </w:r>
      <w:r w:rsidR="00206D5A" w:rsidRPr="00114707">
        <w:rPr>
          <w:rFonts w:hint="cs"/>
          <w:b/>
          <w:bCs/>
          <w:rtl/>
        </w:rPr>
        <w:t>"</w:t>
      </w:r>
      <w:r w:rsidRPr="00114707">
        <w:rPr>
          <w:b/>
          <w:bCs/>
          <w:rtl/>
        </w:rPr>
        <w:t xml:space="preserve">מבצעים חשיבה ובדיקה. </w:t>
      </w:r>
      <w:r w:rsidRPr="00114707">
        <w:rPr>
          <w:u w:val="single"/>
          <w:rtl/>
        </w:rPr>
        <w:t>לאחר סיומם נשוב ונשיבך</w:t>
      </w:r>
      <w:r>
        <w:rPr>
          <w:rtl/>
        </w:rPr>
        <w:t xml:space="preserve">"   </w:t>
      </w:r>
    </w:p>
    <w:p w14:paraId="419241A3" w14:textId="32F148FF" w:rsidR="002D1667" w:rsidRDefault="002D1667" w:rsidP="00114707">
      <w:pPr>
        <w:pStyle w:val="11"/>
        <w:spacing w:line="360" w:lineRule="auto"/>
        <w:ind w:left="3074" w:right="360" w:hanging="2343"/>
        <w:rPr>
          <w:rtl/>
        </w:rPr>
      </w:pPr>
      <w:r>
        <w:rPr>
          <w:rtl/>
        </w:rPr>
        <w:t>21.5.1</w:t>
      </w:r>
      <w:r w:rsidR="00206D5A">
        <w:rPr>
          <w:rFonts w:hint="cs"/>
          <w:rtl/>
        </w:rPr>
        <w:t xml:space="preserve">3, </w:t>
      </w:r>
      <w:r w:rsidRPr="00206D5A">
        <w:rPr>
          <w:rtl/>
        </w:rPr>
        <w:t>מ. אהרונוב</w:t>
      </w:r>
      <w:r>
        <w:rPr>
          <w:rtl/>
        </w:rPr>
        <w:t>:</w:t>
      </w:r>
      <w:ins w:id="1028" w:author="Shimon" w:date="2019-07-23T17:45:00Z">
        <w:r w:rsidR="00412A8B">
          <w:rPr>
            <w:rFonts w:hint="cs"/>
            <w:rtl/>
          </w:rPr>
          <w:t xml:space="preserve">  </w:t>
        </w:r>
      </w:ins>
      <w:r>
        <w:rPr>
          <w:rtl/>
        </w:rPr>
        <w:t xml:space="preserve">"נושא חישוב הגמלה </w:t>
      </w:r>
      <w:r w:rsidRPr="00114707">
        <w:rPr>
          <w:b/>
          <w:bCs/>
          <w:rtl/>
        </w:rPr>
        <w:t>נבדק בימים אלה</w:t>
      </w:r>
      <w:r>
        <w:rPr>
          <w:rFonts w:hint="cs"/>
          <w:rtl/>
        </w:rPr>
        <w:t xml:space="preserve"> </w:t>
      </w:r>
      <w:r>
        <w:rPr>
          <w:rtl/>
        </w:rPr>
        <w:t xml:space="preserve">ע"י מר לוי, </w:t>
      </w:r>
      <w:r w:rsidR="00114707">
        <w:rPr>
          <w:rFonts w:hint="cs"/>
          <w:rtl/>
        </w:rPr>
        <w:t>ש</w:t>
      </w:r>
      <w:r w:rsidRPr="00114707">
        <w:rPr>
          <w:u w:val="single"/>
          <w:rtl/>
        </w:rPr>
        <w:t>יודיעך דבר בהמשך</w:t>
      </w:r>
      <w:r w:rsidRPr="00206D5A">
        <w:rPr>
          <w:rtl/>
        </w:rPr>
        <w:t>".</w:t>
      </w:r>
      <w:r>
        <w:rPr>
          <w:rtl/>
        </w:rPr>
        <w:t xml:space="preserve"> </w:t>
      </w:r>
    </w:p>
    <w:p w14:paraId="765A2EB8" w14:textId="20368D2C" w:rsidR="002D1667" w:rsidRDefault="00206D5A" w:rsidP="00CD3445">
      <w:pPr>
        <w:pStyle w:val="11"/>
        <w:ind w:left="2791" w:right="357" w:hanging="2126"/>
        <w:rPr>
          <w:rtl/>
        </w:rPr>
        <w:pPrChange w:id="1029" w:author="Shimon" w:date="2019-07-23T17:52:00Z">
          <w:pPr>
            <w:pStyle w:val="11"/>
            <w:spacing w:line="360" w:lineRule="auto"/>
            <w:ind w:left="2649" w:right="357" w:hanging="1984"/>
          </w:pPr>
        </w:pPrChange>
      </w:pPr>
      <w:r>
        <w:rPr>
          <w:rFonts w:hint="cs"/>
          <w:rtl/>
        </w:rPr>
        <w:t xml:space="preserve"> </w:t>
      </w:r>
      <w:r>
        <w:rPr>
          <w:rtl/>
        </w:rPr>
        <w:t>22.5.1</w:t>
      </w:r>
      <w:r>
        <w:rPr>
          <w:rFonts w:hint="cs"/>
          <w:rtl/>
        </w:rPr>
        <w:t>3,</w:t>
      </w:r>
      <w:r w:rsidR="00412A8B">
        <w:rPr>
          <w:rFonts w:hint="cs"/>
          <w:rtl/>
        </w:rPr>
        <w:t xml:space="preserve"> </w:t>
      </w:r>
      <w:r w:rsidR="002D1667">
        <w:rPr>
          <w:rtl/>
        </w:rPr>
        <w:t>מ. אהרונוב</w:t>
      </w:r>
      <w:r>
        <w:rPr>
          <w:rFonts w:hint="cs"/>
          <w:rtl/>
        </w:rPr>
        <w:t>:</w:t>
      </w:r>
      <w:r w:rsidR="002D1667">
        <w:rPr>
          <w:rtl/>
        </w:rPr>
        <w:t xml:space="preserve"> </w:t>
      </w:r>
      <w:r>
        <w:rPr>
          <w:rFonts w:hint="cs"/>
          <w:rtl/>
        </w:rPr>
        <w:t>"</w:t>
      </w:r>
      <w:r w:rsidR="002D1667" w:rsidRPr="00114707">
        <w:rPr>
          <w:b/>
          <w:bCs/>
          <w:rtl/>
        </w:rPr>
        <w:t>הנושא הפנסיוני שלך נמצא בבדיקה עקרונית</w:t>
      </w:r>
      <w:r>
        <w:rPr>
          <w:rFonts w:hint="cs"/>
          <w:rtl/>
        </w:rPr>
        <w:t>...</w:t>
      </w:r>
      <w:r w:rsidR="00412A8B">
        <w:rPr>
          <w:rFonts w:hint="cs"/>
          <w:u w:val="single"/>
          <w:rtl/>
        </w:rPr>
        <w:t xml:space="preserve"> </w:t>
      </w:r>
      <w:r w:rsidR="002D1667" w:rsidRPr="00114707">
        <w:rPr>
          <w:u w:val="single"/>
          <w:rtl/>
        </w:rPr>
        <w:t xml:space="preserve">עד אשר תסתיים </w:t>
      </w:r>
      <w:ins w:id="1030" w:author="Shimon" w:date="2019-07-23T17:52:00Z">
        <w:r w:rsidR="00CD3445">
          <w:rPr>
            <w:rFonts w:hint="cs"/>
            <w:u w:val="single"/>
            <w:rtl/>
          </w:rPr>
          <w:t xml:space="preserve">   </w:t>
        </w:r>
      </w:ins>
      <w:r w:rsidR="002D1667" w:rsidRPr="00114707">
        <w:rPr>
          <w:u w:val="single"/>
          <w:rtl/>
        </w:rPr>
        <w:t>הבדיקה נידרש להמתין</w:t>
      </w:r>
      <w:r w:rsidR="002D1667">
        <w:rPr>
          <w:rtl/>
        </w:rPr>
        <w:t xml:space="preserve">" </w:t>
      </w:r>
    </w:p>
    <w:p w14:paraId="7CBF3C4E" w14:textId="3DAB31BC" w:rsidR="002D1667" w:rsidRDefault="002D1667" w:rsidP="00206D5A">
      <w:pPr>
        <w:pStyle w:val="11"/>
        <w:spacing w:line="360" w:lineRule="auto"/>
        <w:ind w:left="1080" w:right="357" w:hanging="415"/>
        <w:rPr>
          <w:rtl/>
        </w:rPr>
      </w:pPr>
      <w:r>
        <w:rPr>
          <w:rtl/>
        </w:rPr>
        <w:t>2</w:t>
      </w:r>
      <w:r w:rsidR="00206D5A">
        <w:rPr>
          <w:rtl/>
        </w:rPr>
        <w:t>1.7.14</w:t>
      </w:r>
      <w:r w:rsidR="00206D5A">
        <w:rPr>
          <w:rFonts w:hint="cs"/>
          <w:rtl/>
        </w:rPr>
        <w:t xml:space="preserve">, </w:t>
      </w:r>
      <w:r>
        <w:rPr>
          <w:rtl/>
        </w:rPr>
        <w:t xml:space="preserve"> צ. לוי: </w:t>
      </w:r>
      <w:r w:rsidRPr="00114707">
        <w:rPr>
          <w:b/>
          <w:bCs/>
          <w:rtl/>
        </w:rPr>
        <w:t>"מבצעים חשיבה מחודשת"</w:t>
      </w:r>
      <w:r>
        <w:rPr>
          <w:rtl/>
        </w:rPr>
        <w:t>...</w:t>
      </w:r>
      <w:r w:rsidR="00206D5A">
        <w:rPr>
          <w:rFonts w:hint="cs"/>
          <w:rtl/>
        </w:rPr>
        <w:t>"</w:t>
      </w:r>
      <w:r w:rsidRPr="00114707">
        <w:rPr>
          <w:u w:val="single"/>
          <w:rtl/>
        </w:rPr>
        <w:t>שבסיומה נשוב ונודיעך</w:t>
      </w:r>
      <w:r>
        <w:rPr>
          <w:rtl/>
        </w:rPr>
        <w:t xml:space="preserve">". </w:t>
      </w:r>
    </w:p>
    <w:p w14:paraId="4F797917" w14:textId="53BB6991" w:rsidR="002D1667" w:rsidRPr="00114707" w:rsidRDefault="00206D5A" w:rsidP="00206D5A">
      <w:pPr>
        <w:pStyle w:val="11"/>
        <w:spacing w:line="360" w:lineRule="auto"/>
        <w:ind w:right="357"/>
        <w:rPr>
          <w:u w:val="single"/>
          <w:rtl/>
        </w:rPr>
      </w:pPr>
      <w:r>
        <w:rPr>
          <w:rFonts w:hint="cs"/>
          <w:rtl/>
        </w:rPr>
        <w:t xml:space="preserve">   </w:t>
      </w:r>
      <w:r w:rsidR="002D1667">
        <w:rPr>
          <w:rtl/>
        </w:rPr>
        <w:t>15.2.1</w:t>
      </w:r>
      <w:r>
        <w:rPr>
          <w:rFonts w:hint="cs"/>
          <w:rtl/>
        </w:rPr>
        <w:t>5</w:t>
      </w:r>
      <w:r w:rsidR="002D1667">
        <w:rPr>
          <w:rtl/>
        </w:rPr>
        <w:t>, עו"ד עליזה אבן</w:t>
      </w:r>
      <w:r>
        <w:rPr>
          <w:rFonts w:hint="cs"/>
          <w:rtl/>
        </w:rPr>
        <w:t xml:space="preserve"> (ל. משפטית, נש"מ</w:t>
      </w:r>
      <w:r w:rsidR="00114707">
        <w:rPr>
          <w:rFonts w:hint="cs"/>
          <w:rtl/>
        </w:rPr>
        <w:t>)</w:t>
      </w:r>
      <w:r w:rsidR="00114707">
        <w:rPr>
          <w:rtl/>
        </w:rPr>
        <w:t>:</w:t>
      </w:r>
      <w:r w:rsidR="002D1667">
        <w:rPr>
          <w:rtl/>
        </w:rPr>
        <w:t>"</w:t>
      </w:r>
      <w:r w:rsidR="002D1667" w:rsidRPr="00114707">
        <w:rPr>
          <w:b/>
          <w:bCs/>
          <w:rtl/>
        </w:rPr>
        <w:t>פנייתך נמצאת בבדיקה</w:t>
      </w:r>
      <w:r w:rsidR="002D1667">
        <w:rPr>
          <w:rtl/>
        </w:rPr>
        <w:t xml:space="preserve"> ....</w:t>
      </w:r>
      <w:r w:rsidR="002D1667" w:rsidRPr="00114707">
        <w:rPr>
          <w:u w:val="single"/>
          <w:rtl/>
        </w:rPr>
        <w:t xml:space="preserve">עם תום הברור נודיעך" </w:t>
      </w:r>
    </w:p>
    <w:p w14:paraId="022751D5" w14:textId="60B30681" w:rsidR="002D1667" w:rsidRDefault="002D1667" w:rsidP="00114707">
      <w:pPr>
        <w:pStyle w:val="11"/>
        <w:spacing w:line="360" w:lineRule="auto"/>
        <w:ind w:left="665" w:right="357" w:firstLine="0"/>
        <w:rPr>
          <w:rtl/>
        </w:rPr>
      </w:pPr>
      <w:r>
        <w:rPr>
          <w:rtl/>
        </w:rPr>
        <w:t>5.6.16,</w:t>
      </w:r>
      <w:r w:rsidR="00114707">
        <w:rPr>
          <w:rFonts w:hint="cs"/>
          <w:rtl/>
        </w:rPr>
        <w:t xml:space="preserve"> </w:t>
      </w:r>
      <w:ins w:id="1031" w:author="Shimon" w:date="2019-07-23T17:54:00Z">
        <w:r w:rsidR="00CD3445">
          <w:rPr>
            <w:rFonts w:hint="cs"/>
            <w:rtl/>
          </w:rPr>
          <w:t xml:space="preserve"> </w:t>
        </w:r>
      </w:ins>
      <w:r>
        <w:rPr>
          <w:rtl/>
        </w:rPr>
        <w:t xml:space="preserve"> צ.לוי:</w:t>
      </w:r>
      <w:r w:rsidR="00114707">
        <w:rPr>
          <w:rFonts w:hint="cs"/>
          <w:rtl/>
        </w:rPr>
        <w:t xml:space="preserve">  </w:t>
      </w:r>
      <w:r>
        <w:rPr>
          <w:rtl/>
        </w:rPr>
        <w:t>"</w:t>
      </w:r>
      <w:r w:rsidRPr="00114707">
        <w:rPr>
          <w:b/>
          <w:bCs/>
          <w:rtl/>
        </w:rPr>
        <w:t>בצענו חשיבה מחודשת</w:t>
      </w:r>
      <w:r>
        <w:rPr>
          <w:rtl/>
        </w:rPr>
        <w:t xml:space="preserve">".."לענין נ. תקציבית.. </w:t>
      </w:r>
      <w:r w:rsidRPr="00114707">
        <w:rPr>
          <w:u w:val="single"/>
          <w:rtl/>
        </w:rPr>
        <w:t>מעביר להחלטת מטה השכר</w:t>
      </w:r>
      <w:r>
        <w:rPr>
          <w:rtl/>
        </w:rPr>
        <w:t xml:space="preserve">.." </w:t>
      </w:r>
    </w:p>
    <w:p w14:paraId="397B1020" w14:textId="11928CBA" w:rsidR="002D1667" w:rsidRDefault="00114707" w:rsidP="00CD3445">
      <w:pPr>
        <w:pStyle w:val="11"/>
        <w:spacing w:line="276" w:lineRule="auto"/>
        <w:ind w:left="3500" w:right="357" w:hanging="2835"/>
        <w:rPr>
          <w:rtl/>
        </w:rPr>
        <w:pPrChange w:id="1032" w:author="Shimon" w:date="2019-07-23T17:52:00Z">
          <w:pPr>
            <w:pStyle w:val="11"/>
            <w:spacing w:line="360" w:lineRule="auto"/>
            <w:ind w:left="2082" w:right="357" w:hanging="1417"/>
          </w:pPr>
        </w:pPrChange>
      </w:pPr>
      <w:r>
        <w:rPr>
          <w:rtl/>
        </w:rPr>
        <w:t>18.8.16, צ. לוי</w:t>
      </w:r>
      <w:r>
        <w:rPr>
          <w:rFonts w:hint="cs"/>
          <w:rtl/>
        </w:rPr>
        <w:t>,</w:t>
      </w:r>
      <w:r>
        <w:rPr>
          <w:rtl/>
        </w:rPr>
        <w:t xml:space="preserve"> בשיחה טלפונית</w:t>
      </w:r>
      <w:r w:rsidR="002D1667">
        <w:rPr>
          <w:rtl/>
        </w:rPr>
        <w:t xml:space="preserve">: </w:t>
      </w:r>
      <w:r w:rsidR="002D1667" w:rsidRPr="00114707">
        <w:rPr>
          <w:b/>
          <w:bCs/>
          <w:rtl/>
        </w:rPr>
        <w:t>"אני אבדוק את הנושא"</w:t>
      </w:r>
      <w:r w:rsidR="002D1667">
        <w:rPr>
          <w:rtl/>
        </w:rPr>
        <w:t xml:space="preserve"> "</w:t>
      </w:r>
      <w:r w:rsidR="002D1667" w:rsidRPr="00114707">
        <w:rPr>
          <w:b/>
          <w:bCs/>
          <w:rtl/>
        </w:rPr>
        <w:t>אעבור על החומר</w:t>
      </w:r>
      <w:r w:rsidR="002D1667">
        <w:rPr>
          <w:rtl/>
        </w:rPr>
        <w:t>"  ו"</w:t>
      </w:r>
      <w:r w:rsidR="002D1667" w:rsidRPr="00114707">
        <w:rPr>
          <w:u w:val="single"/>
          <w:rtl/>
        </w:rPr>
        <w:t>אם יהיה צורך נקבע פגישה ונדבר</w:t>
      </w:r>
      <w:r w:rsidR="002D1667">
        <w:rPr>
          <w:rtl/>
        </w:rPr>
        <w:t xml:space="preserve">". </w:t>
      </w:r>
    </w:p>
    <w:p w14:paraId="58A56BFA" w14:textId="082BB41C" w:rsidR="00CD3445" w:rsidRDefault="002D1667" w:rsidP="00CD3445">
      <w:pPr>
        <w:pStyle w:val="11"/>
        <w:spacing w:before="0"/>
        <w:ind w:left="1440" w:right="357" w:hanging="775"/>
        <w:rPr>
          <w:rFonts w:hint="cs"/>
          <w:rtl/>
        </w:rPr>
        <w:pPrChange w:id="1033" w:author="Shimon" w:date="2019-07-23T17:53:00Z">
          <w:pPr>
            <w:pStyle w:val="11"/>
            <w:spacing w:line="360" w:lineRule="auto"/>
            <w:ind w:left="1440" w:right="357" w:hanging="775"/>
          </w:pPr>
        </w:pPrChange>
      </w:pPr>
      <w:r>
        <w:rPr>
          <w:rtl/>
        </w:rPr>
        <w:t>1.11.16</w:t>
      </w:r>
      <w:r w:rsidR="00114707">
        <w:rPr>
          <w:rFonts w:hint="cs"/>
          <w:rtl/>
        </w:rPr>
        <w:t xml:space="preserve">, </w:t>
      </w:r>
      <w:r>
        <w:rPr>
          <w:rtl/>
        </w:rPr>
        <w:t>צ.לוי</w:t>
      </w:r>
      <w:r w:rsidR="00CD3445">
        <w:rPr>
          <w:rFonts w:hint="cs"/>
          <w:rtl/>
        </w:rPr>
        <w:t xml:space="preserve"> </w:t>
      </w:r>
      <w:r w:rsidR="00114707">
        <w:rPr>
          <w:rFonts w:hint="cs"/>
          <w:rtl/>
        </w:rPr>
        <w:t>(</w:t>
      </w:r>
      <w:r>
        <w:rPr>
          <w:rtl/>
        </w:rPr>
        <w:t>פרוטוקול ישיבה</w:t>
      </w:r>
      <w:r w:rsidR="00114707">
        <w:rPr>
          <w:rFonts w:hint="cs"/>
          <w:rtl/>
        </w:rPr>
        <w:t>)</w:t>
      </w:r>
      <w:r w:rsidR="00CD3445">
        <w:rPr>
          <w:rFonts w:hint="cs"/>
          <w:rtl/>
        </w:rPr>
        <w:t>:</w:t>
      </w:r>
      <w:r>
        <w:rPr>
          <w:rtl/>
        </w:rPr>
        <w:t xml:space="preserve"> חישוב הגימלה "</w:t>
      </w:r>
      <w:r w:rsidRPr="00114707">
        <w:rPr>
          <w:b/>
          <w:bCs/>
          <w:rtl/>
        </w:rPr>
        <w:t>יישקל וייבדק בכפוף לתנאי החוזה"</w:t>
      </w:r>
      <w:r w:rsidR="00CD3445">
        <w:rPr>
          <w:rFonts w:hint="cs"/>
          <w:rtl/>
        </w:rPr>
        <w:t>....</w:t>
      </w:r>
      <w:r>
        <w:rPr>
          <w:rtl/>
        </w:rPr>
        <w:t xml:space="preserve"> </w:t>
      </w:r>
      <w:r w:rsidR="00CD3445">
        <w:rPr>
          <w:rFonts w:hint="cs"/>
          <w:rtl/>
        </w:rPr>
        <w:t xml:space="preserve"> </w:t>
      </w:r>
    </w:p>
    <w:p w14:paraId="7C443597" w14:textId="1832AA52" w:rsidR="002D1667" w:rsidRDefault="00CD3445" w:rsidP="00CD3445">
      <w:pPr>
        <w:pStyle w:val="11"/>
        <w:spacing w:before="0"/>
        <w:ind w:right="357"/>
        <w:rPr>
          <w:rtl/>
        </w:rPr>
      </w:pPr>
      <w:r>
        <w:rPr>
          <w:rFonts w:hint="cs"/>
          <w:rtl/>
        </w:rPr>
        <w:t xml:space="preserve">                                                         </w:t>
      </w:r>
      <w:r w:rsidR="002D1667">
        <w:rPr>
          <w:rtl/>
        </w:rPr>
        <w:t>"</w:t>
      </w:r>
      <w:r w:rsidR="00114707">
        <w:rPr>
          <w:u w:val="single"/>
          <w:rtl/>
        </w:rPr>
        <w:t>עד סוף ה</w:t>
      </w:r>
      <w:r w:rsidR="00412A8B">
        <w:rPr>
          <w:rFonts w:hint="cs"/>
          <w:u w:val="single"/>
          <w:rtl/>
        </w:rPr>
        <w:t>ח</w:t>
      </w:r>
      <w:r w:rsidR="002D1667" w:rsidRPr="00114707">
        <w:rPr>
          <w:u w:val="single"/>
          <w:rtl/>
        </w:rPr>
        <w:t>ודש"</w:t>
      </w:r>
      <w:r w:rsidR="002D1667">
        <w:rPr>
          <w:rtl/>
        </w:rPr>
        <w:t xml:space="preserve">.  </w:t>
      </w:r>
    </w:p>
    <w:p w14:paraId="64BC9AB3" w14:textId="77777777" w:rsidR="00CD3445" w:rsidRDefault="002D1667" w:rsidP="00CD3445">
      <w:pPr>
        <w:pStyle w:val="11"/>
        <w:ind w:left="1440" w:right="357" w:hanging="775"/>
        <w:rPr>
          <w:ins w:id="1034" w:author="Shimon" w:date="2019-07-23T17:53:00Z"/>
          <w:rtl/>
        </w:rPr>
        <w:pPrChange w:id="1035" w:author="Shimon" w:date="2019-07-23T17:53:00Z">
          <w:pPr>
            <w:pStyle w:val="11"/>
            <w:spacing w:line="360" w:lineRule="auto"/>
            <w:ind w:left="1440" w:right="357" w:hanging="775"/>
          </w:pPr>
        </w:pPrChange>
      </w:pPr>
      <w:r>
        <w:rPr>
          <w:rtl/>
        </w:rPr>
        <w:t>4.</w:t>
      </w:r>
      <w:r w:rsidR="00114707">
        <w:rPr>
          <w:rtl/>
        </w:rPr>
        <w:t>12.16</w:t>
      </w:r>
      <w:r>
        <w:rPr>
          <w:rtl/>
        </w:rPr>
        <w:t xml:space="preserve"> צ.לוי: </w:t>
      </w:r>
      <w:r w:rsidR="00AC0333">
        <w:rPr>
          <w:rFonts w:hint="cs"/>
          <w:rtl/>
        </w:rPr>
        <w:t xml:space="preserve">(אי-מייל ובטלפון): </w:t>
      </w:r>
      <w:r w:rsidRPr="00AC0333">
        <w:rPr>
          <w:b/>
          <w:bCs/>
          <w:rtl/>
        </w:rPr>
        <w:t>הנושא שלך הועבר ללשכה המשפטית</w:t>
      </w:r>
      <w:r>
        <w:rPr>
          <w:rtl/>
        </w:rPr>
        <w:t xml:space="preserve">. </w:t>
      </w:r>
      <w:r w:rsidRPr="00AC0333">
        <w:rPr>
          <w:u w:val="single"/>
          <w:rtl/>
        </w:rPr>
        <w:t>ברגע שיתנו אישור...</w:t>
      </w:r>
      <w:r w:rsidRPr="00412A8B">
        <w:rPr>
          <w:b/>
          <w:bCs/>
          <w:u w:val="single"/>
          <w:rtl/>
        </w:rPr>
        <w:t>נאשר לך עוד תוספת בדרגה</w:t>
      </w:r>
      <w:r w:rsidR="00AC0333" w:rsidRPr="00412A8B">
        <w:rPr>
          <w:rFonts w:hint="cs"/>
          <w:b/>
          <w:bCs/>
          <w:u w:val="single"/>
          <w:rtl/>
        </w:rPr>
        <w:t xml:space="preserve"> </w:t>
      </w:r>
      <w:r w:rsidR="00AC0333">
        <w:rPr>
          <w:rFonts w:hint="cs"/>
          <w:u w:val="single"/>
          <w:rtl/>
        </w:rPr>
        <w:t>(</w:t>
      </w:r>
      <w:r w:rsidR="00AC0333">
        <w:rPr>
          <w:rtl/>
        </w:rPr>
        <w:t>תוך הותרת הרושם שטיעוני</w:t>
      </w:r>
      <w:r w:rsidR="00AC0333">
        <w:rPr>
          <w:rFonts w:hint="cs"/>
          <w:rtl/>
        </w:rPr>
        <w:t xml:space="preserve"> התובע</w:t>
      </w:r>
      <w:r>
        <w:rPr>
          <w:rtl/>
        </w:rPr>
        <w:t xml:space="preserve"> נכונים וחסר רק משהו טכני לתיקון המעוות</w:t>
      </w:r>
      <w:r w:rsidR="00AC0333">
        <w:rPr>
          <w:rFonts w:hint="cs"/>
          <w:rtl/>
        </w:rPr>
        <w:t>)</w:t>
      </w:r>
      <w:r>
        <w:rPr>
          <w:rtl/>
        </w:rPr>
        <w:t>.</w:t>
      </w:r>
    </w:p>
    <w:p w14:paraId="1208CA55" w14:textId="20D735E2" w:rsidR="00EC60D9" w:rsidRPr="00AC0333" w:rsidRDefault="002D1667" w:rsidP="00CD3445">
      <w:pPr>
        <w:pStyle w:val="11"/>
        <w:tabs>
          <w:tab w:val="left" w:pos="523"/>
        </w:tabs>
        <w:spacing w:line="360" w:lineRule="auto"/>
        <w:ind w:left="665" w:right="357" w:hanging="775"/>
        <w:rPr>
          <w:ins w:id="1036" w:author="Shimon" w:date="2019-07-23T16:50:00Z"/>
          <w:b/>
          <w:bCs/>
        </w:rPr>
        <w:pPrChange w:id="1037" w:author="Shimon" w:date="2019-07-23T15:45:00Z">
          <w:pPr>
            <w:pStyle w:val="11"/>
            <w:numPr>
              <w:numId w:val="14"/>
            </w:numPr>
            <w:tabs>
              <w:tab w:val="left" w:pos="566"/>
              <w:tab w:val="num" w:pos="1440"/>
            </w:tabs>
            <w:spacing w:before="0" w:after="240" w:line="360" w:lineRule="auto"/>
            <w:ind w:left="566" w:hanging="425"/>
          </w:pPr>
        </w:pPrChange>
      </w:pPr>
      <w:r>
        <w:rPr>
          <w:rtl/>
        </w:rPr>
        <w:t xml:space="preserve"> </w:t>
      </w:r>
      <w:r w:rsidR="00CD3445">
        <w:rPr>
          <w:rFonts w:hint="cs"/>
          <w:rtl/>
        </w:rPr>
        <w:t xml:space="preserve"> </w:t>
      </w:r>
      <w:r w:rsidR="00AC0333">
        <w:rPr>
          <w:rFonts w:hint="cs"/>
          <w:rtl/>
        </w:rPr>
        <w:t>29.5.17, עו"ד ר. דול (יוע"מש נש"מ):</w:t>
      </w:r>
      <w:r w:rsidR="00AC0333">
        <w:rPr>
          <w:rFonts w:hint="cs"/>
          <w:b/>
          <w:bCs/>
          <w:rtl/>
        </w:rPr>
        <w:t xml:space="preserve"> "אנו עדיין בוחנים את הבקשה".</w:t>
      </w:r>
    </w:p>
    <w:p w14:paraId="78E3D79C" w14:textId="61769EA8" w:rsidR="00B9328F" w:rsidRDefault="001943FF" w:rsidP="00CD3445">
      <w:pPr>
        <w:pStyle w:val="11"/>
        <w:spacing w:before="0" w:line="360" w:lineRule="auto"/>
        <w:ind w:left="380" w:right="357" w:firstLine="0"/>
        <w:rPr>
          <w:ins w:id="1038" w:author="Shimon" w:date="2019-07-23T15:23:00Z"/>
          <w:rtl/>
        </w:rPr>
        <w:pPrChange w:id="1039" w:author="Shimon" w:date="2019-07-23T17:41:00Z">
          <w:pPr>
            <w:pStyle w:val="11"/>
            <w:numPr>
              <w:numId w:val="14"/>
            </w:numPr>
            <w:tabs>
              <w:tab w:val="left" w:pos="566"/>
              <w:tab w:val="num" w:pos="1440"/>
            </w:tabs>
            <w:spacing w:before="0" w:after="240" w:line="360" w:lineRule="auto"/>
            <w:ind w:left="566" w:hanging="425"/>
          </w:pPr>
        </w:pPrChange>
      </w:pPr>
      <w:del w:id="1040" w:author="Shimon" w:date="2019-07-23T17:41:00Z">
        <w:r w:rsidDel="00412A8B">
          <w:rPr>
            <w:rFonts w:hint="cs"/>
            <w:rtl/>
          </w:rPr>
          <w:delText xml:space="preserve"> </w:delText>
        </w:r>
      </w:del>
    </w:p>
    <w:p w14:paraId="63386E5F" w14:textId="74B095CD" w:rsidR="002215BF" w:rsidRDefault="00F87E8C" w:rsidP="00DE2EC9">
      <w:pPr>
        <w:pStyle w:val="11"/>
        <w:numPr>
          <w:ilvl w:val="0"/>
          <w:numId w:val="14"/>
        </w:numPr>
        <w:tabs>
          <w:tab w:val="clear" w:pos="1440"/>
        </w:tabs>
        <w:spacing w:before="0" w:line="360" w:lineRule="auto"/>
        <w:ind w:left="522" w:right="425" w:hanging="142"/>
        <w:rPr>
          <w:ins w:id="1041" w:author="Shimon" w:date="2019-07-23T18:34:00Z"/>
          <w:rFonts w:ascii="David" w:hAnsi="David"/>
          <w:sz w:val="22"/>
          <w:szCs w:val="22"/>
        </w:rPr>
        <w:pPrChange w:id="1042" w:author="Shimon" w:date="2019-07-23T19:35:00Z">
          <w:pPr>
            <w:pStyle w:val="11"/>
            <w:numPr>
              <w:numId w:val="14"/>
            </w:numPr>
            <w:tabs>
              <w:tab w:val="left" w:pos="566"/>
              <w:tab w:val="num" w:pos="1440"/>
            </w:tabs>
            <w:spacing w:before="0" w:after="240" w:line="360" w:lineRule="auto"/>
            <w:ind w:left="566" w:hanging="425"/>
          </w:pPr>
        </w:pPrChange>
      </w:pPr>
      <w:ins w:id="1043" w:author="Shimon" w:date="2019-07-23T15:45:00Z">
        <w:r>
          <w:rPr>
            <w:rFonts w:hint="cs"/>
            <w:rtl/>
          </w:rPr>
          <w:t xml:space="preserve"> </w:t>
        </w:r>
      </w:ins>
      <w:del w:id="1044" w:author="Shimon" w:date="2019-07-23T18:01:00Z">
        <w:r w:rsidR="00CD3445" w:rsidDel="00081D57">
          <w:rPr>
            <w:rFonts w:hint="cs"/>
            <w:rtl/>
          </w:rPr>
          <w:delText>(</w:delText>
        </w:r>
      </w:del>
      <w:ins w:id="1045" w:author="Shimon" w:date="2019-07-23T18:03:00Z">
        <w:r w:rsidR="00081D57">
          <w:rPr>
            <w:rFonts w:hint="cs"/>
            <w:rtl/>
          </w:rPr>
          <w:t>לנוכח ה</w:t>
        </w:r>
      </w:ins>
      <w:ins w:id="1046" w:author="Shimon" w:date="2019-07-23T19:31:00Z">
        <w:r w:rsidR="00E21D10">
          <w:rPr>
            <w:rFonts w:hint="cs"/>
            <w:rtl/>
          </w:rPr>
          <w:t>ה</w:t>
        </w:r>
      </w:ins>
      <w:ins w:id="1047" w:author="Shimon" w:date="2019-07-23T18:03:00Z">
        <w:r w:rsidR="00081D57">
          <w:rPr>
            <w:rFonts w:hint="cs"/>
            <w:rtl/>
          </w:rPr>
          <w:t>תנהלות</w:t>
        </w:r>
      </w:ins>
      <w:ins w:id="1048" w:author="Shimon" w:date="2019-07-23T19:31:00Z">
        <w:r w:rsidR="00E21D10">
          <w:rPr>
            <w:rFonts w:hint="cs"/>
            <w:rtl/>
          </w:rPr>
          <w:t>,</w:t>
        </w:r>
      </w:ins>
      <w:ins w:id="1049" w:author="Shimon" w:date="2019-07-23T18:03:00Z">
        <w:r w:rsidR="00081D57">
          <w:rPr>
            <w:rFonts w:hint="cs"/>
            <w:rtl/>
          </w:rPr>
          <w:t xml:space="preserve"> </w:t>
        </w:r>
      </w:ins>
      <w:ins w:id="1050" w:author="Shimon" w:date="2019-07-23T19:31:00Z">
        <w:r w:rsidR="00E21D10">
          <w:rPr>
            <w:rFonts w:hint="cs"/>
            <w:rtl/>
          </w:rPr>
          <w:t xml:space="preserve">האכזרית יש לאמר, של </w:t>
        </w:r>
      </w:ins>
      <w:ins w:id="1051" w:author="Shimon" w:date="2019-07-23T18:03:00Z">
        <w:r w:rsidR="00081D57">
          <w:rPr>
            <w:rFonts w:hint="cs"/>
            <w:rtl/>
          </w:rPr>
          <w:t xml:space="preserve">המערכת, </w:t>
        </w:r>
      </w:ins>
      <w:ins w:id="1052" w:author="Shimon" w:date="2019-07-23T18:04:00Z">
        <w:r w:rsidR="00081D57">
          <w:rPr>
            <w:rFonts w:hint="cs"/>
            <w:rtl/>
          </w:rPr>
          <w:t xml:space="preserve">ומתוך אמונה </w:t>
        </w:r>
      </w:ins>
      <w:ins w:id="1053" w:author="Shimon" w:date="2019-07-23T18:02:00Z">
        <w:r w:rsidR="00081D57">
          <w:rPr>
            <w:rFonts w:hint="cs"/>
            <w:rtl/>
          </w:rPr>
          <w:t>ש</w:t>
        </w:r>
      </w:ins>
      <w:ins w:id="1054" w:author="Shimon" w:date="2019-07-23T19:31:00Z">
        <w:r w:rsidR="00E21D10">
          <w:rPr>
            <w:rFonts w:hint="cs"/>
            <w:rtl/>
          </w:rPr>
          <w:t>ל</w:t>
        </w:r>
      </w:ins>
      <w:ins w:id="1055" w:author="Shimon" w:date="2019-07-23T19:35:00Z">
        <w:r w:rsidR="00DE2EC9">
          <w:rPr>
            <w:rFonts w:hint="cs"/>
            <w:rtl/>
          </w:rPr>
          <w:t>מ</w:t>
        </w:r>
      </w:ins>
      <w:ins w:id="1056" w:author="Shimon" w:date="2019-07-23T19:31:00Z">
        <w:r w:rsidR="00E21D10">
          <w:rPr>
            <w:rFonts w:hint="cs"/>
            <w:rtl/>
          </w:rPr>
          <w:t>רות היחס המזלזל והמשפ</w:t>
        </w:r>
      </w:ins>
      <w:ins w:id="1057" w:author="Shimon" w:date="2019-07-23T19:32:00Z">
        <w:r w:rsidR="00E21D10">
          <w:rPr>
            <w:rFonts w:hint="cs"/>
            <w:rtl/>
          </w:rPr>
          <w:t xml:space="preserve">יל </w:t>
        </w:r>
      </w:ins>
      <w:ins w:id="1058" w:author="Shimon" w:date="2019-07-23T18:02:00Z">
        <w:r w:rsidR="00081D57">
          <w:rPr>
            <w:rFonts w:hint="cs"/>
            <w:rtl/>
          </w:rPr>
          <w:t>ניתן למצות את ההליכים להשגת הפנסיה המגיעה לו בלא להעמיס ולהטריח את מערכת המשפט</w:t>
        </w:r>
      </w:ins>
      <w:ins w:id="1059" w:author="Shimon" w:date="2019-07-23T18:04:00Z">
        <w:r w:rsidR="00081D57">
          <w:rPr>
            <w:rFonts w:hint="cs"/>
            <w:rtl/>
          </w:rPr>
          <w:t>,</w:t>
        </w:r>
      </w:ins>
      <w:ins w:id="1060" w:author="Shimon" w:date="2019-07-23T18:02:00Z">
        <w:r w:rsidR="00081D57">
          <w:rPr>
            <w:rFonts w:hint="cs"/>
            <w:rtl/>
          </w:rPr>
          <w:t xml:space="preserve"> </w:t>
        </w:r>
      </w:ins>
      <w:ins w:id="1061" w:author="Shimon" w:date="2019-07-23T18:00:00Z">
        <w:r w:rsidR="00081D57">
          <w:rPr>
            <w:rFonts w:hint="cs"/>
            <w:rtl/>
          </w:rPr>
          <w:t xml:space="preserve">פנה התובע לנציב תלונות הציבור </w:t>
        </w:r>
      </w:ins>
      <w:ins w:id="1062" w:author="Shimon" w:date="2019-07-23T18:01:00Z">
        <w:r w:rsidR="00081D57">
          <w:rPr>
            <w:rFonts w:hint="cs"/>
            <w:rtl/>
          </w:rPr>
          <w:t xml:space="preserve">בתחילת אפריל 2017 </w:t>
        </w:r>
      </w:ins>
      <w:ins w:id="1063" w:author="Shimon" w:date="2019-07-23T19:32:00Z">
        <w:r w:rsidR="00E21D10">
          <w:rPr>
            <w:rFonts w:hint="cs"/>
            <w:rtl/>
          </w:rPr>
          <w:t xml:space="preserve">בתקוה להסתייע בו. </w:t>
        </w:r>
      </w:ins>
      <w:ins w:id="1064" w:author="Shimon" w:date="2019-07-23T18:04:00Z">
        <w:r w:rsidR="00081D57">
          <w:rPr>
            <w:rFonts w:hint="cs"/>
            <w:rtl/>
          </w:rPr>
          <w:t xml:space="preserve">רק </w:t>
        </w:r>
      </w:ins>
      <w:ins w:id="1065" w:author="Shimon" w:date="2019-07-23T19:33:00Z">
        <w:r w:rsidR="00DE2EC9">
          <w:rPr>
            <w:rFonts w:hint="cs"/>
            <w:rtl/>
          </w:rPr>
          <w:t xml:space="preserve">לאחר כשנה ורבע, </w:t>
        </w:r>
      </w:ins>
      <w:ins w:id="1066" w:author="Shimon" w:date="2019-07-23T18:04:00Z">
        <w:r w:rsidR="00081D57">
          <w:rPr>
            <w:rFonts w:hint="cs"/>
            <w:rtl/>
          </w:rPr>
          <w:t xml:space="preserve">במהלך יולי 2018, </w:t>
        </w:r>
      </w:ins>
      <w:ins w:id="1067" w:author="Shimon" w:date="2019-07-23T19:33:00Z">
        <w:r w:rsidR="00DE2EC9">
          <w:rPr>
            <w:rFonts w:hint="cs"/>
            <w:rtl/>
          </w:rPr>
          <w:t xml:space="preserve">נתקבלה </w:t>
        </w:r>
      </w:ins>
      <w:ins w:id="1068" w:author="Shimon" w:date="2019-07-23T18:04:00Z">
        <w:r w:rsidR="00081D57">
          <w:rPr>
            <w:rFonts w:hint="cs"/>
            <w:rtl/>
          </w:rPr>
          <w:t>תשובת</w:t>
        </w:r>
      </w:ins>
      <w:ins w:id="1069" w:author="Shimon" w:date="2019-07-23T18:09:00Z">
        <w:r w:rsidR="00B27D4F">
          <w:rPr>
            <w:rFonts w:hint="cs"/>
            <w:rtl/>
          </w:rPr>
          <w:t xml:space="preserve">ו </w:t>
        </w:r>
      </w:ins>
      <w:ins w:id="1070" w:author="Shimon" w:date="2019-07-23T18:05:00Z">
        <w:r w:rsidR="00081D57">
          <w:rPr>
            <w:rFonts w:hint="cs"/>
            <w:rtl/>
          </w:rPr>
          <w:t>(בליווי התנצלות על הימשכות הטיפול בפניית התובע</w:t>
        </w:r>
      </w:ins>
      <w:ins w:id="1071" w:author="Shimon" w:date="2019-07-23T18:06:00Z">
        <w:r w:rsidR="00081D57">
          <w:rPr>
            <w:rFonts w:hint="cs"/>
            <w:rtl/>
          </w:rPr>
          <w:t>)</w:t>
        </w:r>
      </w:ins>
      <w:ins w:id="1072" w:author="Shimon" w:date="2019-07-23T18:39:00Z">
        <w:r w:rsidR="002215BF">
          <w:rPr>
            <w:rFonts w:hint="cs"/>
            <w:rtl/>
          </w:rPr>
          <w:t>.  לעיני</w:t>
        </w:r>
      </w:ins>
      <w:ins w:id="1073" w:author="Shimon" w:date="2019-07-23T19:34:00Z">
        <w:r w:rsidR="00DE2EC9">
          <w:rPr>
            <w:rFonts w:hint="cs"/>
            <w:rtl/>
          </w:rPr>
          <w:t>נ</w:t>
        </w:r>
      </w:ins>
      <w:ins w:id="1074" w:author="Shimon" w:date="2019-07-23T18:39:00Z">
        <w:r w:rsidR="002215BF">
          <w:rPr>
            <w:rFonts w:hint="cs"/>
            <w:rtl/>
          </w:rPr>
          <w:t>ינו, שני קטעים בתשובה מ</w:t>
        </w:r>
      </w:ins>
      <w:ins w:id="1075" w:author="Shimon" w:date="2019-07-23T19:36:00Z">
        <w:r w:rsidR="00DE2EC9">
          <w:rPr>
            <w:rFonts w:hint="cs"/>
            <w:rtl/>
          </w:rPr>
          <w:t>ת</w:t>
        </w:r>
      </w:ins>
      <w:ins w:id="1076" w:author="Shimon" w:date="2019-07-23T18:39:00Z">
        <w:r w:rsidR="002215BF">
          <w:rPr>
            <w:rFonts w:hint="cs"/>
            <w:rtl/>
          </w:rPr>
          <w:t>צתים אותה:</w:t>
        </w:r>
      </w:ins>
    </w:p>
    <w:p w14:paraId="5B7B51D3" w14:textId="50499ADF" w:rsidR="00CE2845" w:rsidDel="002215BF" w:rsidRDefault="00DE2EC9" w:rsidP="00DE2EC9">
      <w:pPr>
        <w:pStyle w:val="11"/>
        <w:spacing w:before="0" w:after="240" w:line="360" w:lineRule="auto"/>
        <w:ind w:left="948" w:right="851" w:hanging="709"/>
        <w:rPr>
          <w:del w:id="1077" w:author="Shimon" w:date="2019-07-23T18:36:00Z"/>
        </w:rPr>
        <w:pPrChange w:id="1078" w:author="Shimon" w:date="2019-07-23T18:43:00Z">
          <w:pPr>
            <w:pStyle w:val="11"/>
            <w:numPr>
              <w:numId w:val="14"/>
            </w:numPr>
            <w:tabs>
              <w:tab w:val="left" w:pos="566"/>
              <w:tab w:val="num" w:pos="1440"/>
            </w:tabs>
            <w:spacing w:before="0" w:after="240" w:line="360" w:lineRule="auto"/>
            <w:ind w:left="566" w:hanging="425"/>
          </w:pPr>
        </w:pPrChange>
      </w:pPr>
      <w:ins w:id="1079" w:author="Shimon" w:date="2019-07-23T19:37:00Z">
        <w:r w:rsidRPr="00DE2EC9">
          <w:rPr>
            <w:rFonts w:ascii="David" w:hAnsi="David" w:hint="cs"/>
            <w:b/>
            <w:bCs/>
            <w:sz w:val="22"/>
            <w:szCs w:val="22"/>
            <w:rtl/>
            <w:rPrChange w:id="1080" w:author="Shimon" w:date="2019-07-23T19:38:00Z">
              <w:rPr>
                <w:rFonts w:ascii="David" w:hAnsi="David" w:hint="cs"/>
                <w:sz w:val="22"/>
                <w:szCs w:val="22"/>
                <w:rtl/>
              </w:rPr>
            </w:rPrChange>
          </w:rPr>
          <w:t>"</w:t>
        </w:r>
      </w:ins>
      <w:ins w:id="1081" w:author="Shimon" w:date="2019-07-23T18:25:00Z">
        <w:r w:rsidR="00423FED" w:rsidRPr="00DE2EC9">
          <w:rPr>
            <w:rFonts w:ascii="David" w:hAnsi="David"/>
            <w:b/>
            <w:bCs/>
            <w:sz w:val="22"/>
            <w:szCs w:val="22"/>
            <w:rtl/>
            <w:rPrChange w:id="1082" w:author="Shimon" w:date="2019-07-23T19:38:00Z">
              <w:rPr>
                <w:rtl/>
              </w:rPr>
            </w:rPrChange>
          </w:rPr>
          <w:t>נציבות תלונות הציבור</w:t>
        </w:r>
        <w:r w:rsidR="00423FED" w:rsidRPr="002215BF">
          <w:rPr>
            <w:rFonts w:ascii="David" w:hAnsi="David"/>
            <w:sz w:val="22"/>
            <w:szCs w:val="22"/>
            <w:rtl/>
            <w:rPrChange w:id="1083" w:author="Shimon" w:date="2019-07-23T18:34:00Z">
              <w:rPr>
                <w:rtl/>
              </w:rPr>
            </w:rPrChange>
          </w:rPr>
          <w:t xml:space="preserve">, </w:t>
        </w:r>
        <w:r w:rsidR="00423FED" w:rsidRPr="00DE2EC9">
          <w:rPr>
            <w:rFonts w:ascii="David" w:hAnsi="David"/>
            <w:b/>
            <w:bCs/>
            <w:sz w:val="22"/>
            <w:szCs w:val="22"/>
            <w:rtl/>
            <w:rPrChange w:id="1084" w:author="Shimon" w:date="2019-07-23T19:38:00Z">
              <w:rPr>
                <w:rtl/>
              </w:rPr>
            </w:rPrChange>
          </w:rPr>
          <w:t>בשונה מבתי הדין לעבודה</w:t>
        </w:r>
        <w:r w:rsidR="00423FED" w:rsidRPr="002215BF">
          <w:rPr>
            <w:rFonts w:ascii="David" w:hAnsi="David"/>
            <w:sz w:val="22"/>
            <w:szCs w:val="22"/>
            <w:u w:val="single"/>
            <w:rtl/>
            <w:rPrChange w:id="1085" w:author="Shimon" w:date="2019-07-23T18:34:00Z">
              <w:rPr>
                <w:rtl/>
              </w:rPr>
            </w:rPrChange>
          </w:rPr>
          <w:t>,</w:t>
        </w:r>
        <w:r w:rsidR="00423FED" w:rsidRPr="002215BF">
          <w:rPr>
            <w:rFonts w:ascii="David" w:hAnsi="David"/>
            <w:sz w:val="22"/>
            <w:szCs w:val="22"/>
            <w:rtl/>
            <w:rPrChange w:id="1086" w:author="Shimon" w:date="2019-07-23T18:34:00Z">
              <w:rPr>
                <w:rtl/>
              </w:rPr>
            </w:rPrChange>
          </w:rPr>
          <w:t xml:space="preserve"> מוגבלת מאוד בבירור תלונות של עובדים בעניינים הנוגעים לשירותם כעובדים</w:t>
        </w:r>
      </w:ins>
      <w:ins w:id="1087" w:author="Shimon" w:date="2019-07-23T18:40:00Z">
        <w:r w:rsidR="002215BF">
          <w:rPr>
            <w:rFonts w:ascii="David" w:hAnsi="David" w:hint="cs"/>
            <w:sz w:val="22"/>
            <w:szCs w:val="22"/>
            <w:rtl/>
          </w:rPr>
          <w:t>"</w:t>
        </w:r>
      </w:ins>
      <w:ins w:id="1088" w:author="Shimon" w:date="2019-07-23T18:35:00Z">
        <w:r w:rsidR="002215BF">
          <w:rPr>
            <w:rFonts w:ascii="David" w:hAnsi="David" w:hint="cs"/>
            <w:sz w:val="22"/>
            <w:szCs w:val="22"/>
            <w:rtl/>
          </w:rPr>
          <w:t>.</w:t>
        </w:r>
      </w:ins>
      <w:ins w:id="1089" w:author="Shimon" w:date="2019-07-23T18:34:00Z">
        <w:r w:rsidR="002215BF">
          <w:rPr>
            <w:rFonts w:ascii="David" w:hAnsi="David" w:hint="cs"/>
            <w:sz w:val="22"/>
            <w:szCs w:val="22"/>
            <w:rtl/>
          </w:rPr>
          <w:t xml:space="preserve"> </w:t>
        </w:r>
      </w:ins>
      <w:ins w:id="1090" w:author="Shimon" w:date="2019-07-23T18:30:00Z">
        <w:r w:rsidR="00423FED" w:rsidRPr="002215BF">
          <w:rPr>
            <w:rFonts w:ascii="David" w:hAnsi="David"/>
            <w:sz w:val="22"/>
            <w:szCs w:val="22"/>
            <w:rtl/>
            <w:rPrChange w:id="1091" w:author="Shimon" w:date="2019-07-23T18:32:00Z">
              <w:rPr>
                <w:rFonts w:hint="cs"/>
                <w:rtl/>
              </w:rPr>
            </w:rPrChange>
          </w:rPr>
          <w:t xml:space="preserve">מאחר </w:t>
        </w:r>
      </w:ins>
      <w:ins w:id="1092" w:author="Shimon" w:date="2019-07-23T18:29:00Z">
        <w:r w:rsidR="00423FED" w:rsidRPr="002215BF">
          <w:rPr>
            <w:rFonts w:ascii="David" w:hAnsi="David"/>
            <w:sz w:val="22"/>
            <w:szCs w:val="22"/>
            <w:rtl/>
            <w:rPrChange w:id="1093" w:author="Shimon" w:date="2019-07-23T18:32:00Z">
              <w:rPr>
                <w:rFonts w:hint="cs"/>
                <w:rtl/>
              </w:rPr>
            </w:rPrChange>
          </w:rPr>
          <w:t>"</w:t>
        </w:r>
      </w:ins>
      <w:ins w:id="1094" w:author="Shimon" w:date="2019-07-23T18:31:00Z">
        <w:r w:rsidR="00423FED" w:rsidRPr="00BB4FE9">
          <w:rPr>
            <w:rFonts w:ascii="David" w:hAnsi="David"/>
            <w:b/>
            <w:bCs/>
            <w:sz w:val="22"/>
            <w:szCs w:val="22"/>
            <w:rtl/>
            <w:rPrChange w:id="1095" w:author="Shimon" w:date="2019-07-23T18:42:00Z">
              <w:rPr>
                <w:rFonts w:hint="cs"/>
                <w:rtl/>
              </w:rPr>
            </w:rPrChange>
          </w:rPr>
          <w:t>ש</w:t>
        </w:r>
      </w:ins>
      <w:ins w:id="1096" w:author="Shimon" w:date="2019-07-23T18:29:00Z">
        <w:r w:rsidR="00423FED" w:rsidRPr="00BB4FE9">
          <w:rPr>
            <w:rFonts w:ascii="David" w:hAnsi="David"/>
            <w:b/>
            <w:bCs/>
            <w:sz w:val="22"/>
            <w:szCs w:val="22"/>
            <w:rtl/>
            <w:rPrChange w:id="1097" w:author="Shimon" w:date="2019-07-23T18:42:00Z">
              <w:rPr>
                <w:rtl/>
              </w:rPr>
            </w:rPrChange>
          </w:rPr>
          <w:t>מדובר לכל היותר בחריגה מהוראות חוזה העבודה האישי שנחתם עימך,</w:t>
        </w:r>
        <w:r w:rsidR="00423FED" w:rsidRPr="002215BF">
          <w:rPr>
            <w:rFonts w:ascii="David" w:hAnsi="David"/>
            <w:sz w:val="22"/>
            <w:szCs w:val="22"/>
            <w:rtl/>
            <w:rPrChange w:id="1098" w:author="Shimon" w:date="2019-07-23T18:32:00Z">
              <w:rPr>
                <w:rtl/>
              </w:rPr>
            </w:rPrChange>
          </w:rPr>
          <w:t xml:space="preserve"> כפי שאתה עצמך טענת במכתביך השונים לנציבות שירות </w:t>
        </w:r>
        <w:r w:rsidR="00423FED" w:rsidRPr="002215BF">
          <w:rPr>
            <w:rFonts w:ascii="David" w:hAnsi="David"/>
            <w:sz w:val="22"/>
            <w:szCs w:val="22"/>
            <w:rtl/>
            <w:rPrChange w:id="1099" w:author="Shimon" w:date="2019-07-23T18:32:00Z">
              <w:rPr>
                <w:rtl/>
              </w:rPr>
            </w:rPrChange>
          </w:rPr>
          <w:lastRenderedPageBreak/>
          <w:t>המדינה</w:t>
        </w:r>
        <w:r w:rsidR="00423FED" w:rsidRPr="002215BF">
          <w:rPr>
            <w:rFonts w:ascii="David" w:hAnsi="David"/>
            <w:sz w:val="22"/>
            <w:szCs w:val="22"/>
            <w:rtl/>
            <w:rPrChange w:id="1100" w:author="Shimon" w:date="2019-07-23T18:32:00Z">
              <w:rPr>
                <w:rFonts w:hint="cs"/>
                <w:rtl/>
              </w:rPr>
            </w:rPrChange>
          </w:rPr>
          <w:t>"</w:t>
        </w:r>
      </w:ins>
      <w:ins w:id="1101" w:author="Shimon" w:date="2019-07-23T18:43:00Z">
        <w:r w:rsidR="00BB4FE9">
          <w:rPr>
            <w:rFonts w:ascii="David" w:hAnsi="David" w:hint="cs"/>
            <w:sz w:val="22"/>
            <w:szCs w:val="22"/>
            <w:rtl/>
          </w:rPr>
          <w:t xml:space="preserve"> ולכן</w:t>
        </w:r>
      </w:ins>
      <w:ins w:id="1102" w:author="Shimon" w:date="2019-07-23T18:27:00Z">
        <w:r w:rsidR="00423FED" w:rsidRPr="002215BF">
          <w:rPr>
            <w:rFonts w:ascii="David" w:hAnsi="David"/>
            <w:sz w:val="22"/>
            <w:szCs w:val="22"/>
            <w:rtl/>
            <w:rPrChange w:id="1103" w:author="Shimon" w:date="2019-07-23T18:32:00Z">
              <w:rPr>
                <w:rFonts w:hint="cs"/>
                <w:rtl/>
              </w:rPr>
            </w:rPrChange>
          </w:rPr>
          <w:t>....</w:t>
        </w:r>
      </w:ins>
      <w:ins w:id="1104" w:author="Shimon" w:date="2019-07-23T18:41:00Z">
        <w:r w:rsidR="002215BF">
          <w:rPr>
            <w:rFonts w:ascii="David" w:hAnsi="David" w:hint="cs"/>
            <w:sz w:val="22"/>
            <w:szCs w:val="22"/>
            <w:rtl/>
          </w:rPr>
          <w:t>"</w:t>
        </w:r>
      </w:ins>
      <w:ins w:id="1105" w:author="Shimon" w:date="2019-07-23T18:27:00Z">
        <w:r w:rsidR="00423FED" w:rsidRPr="002215BF">
          <w:rPr>
            <w:rFonts w:ascii="David" w:hAnsi="David"/>
            <w:b/>
            <w:bCs/>
            <w:sz w:val="22"/>
            <w:szCs w:val="22"/>
            <w:rtl/>
            <w:rPrChange w:id="1106" w:author="Shimon" w:date="2019-07-23T18:41:00Z">
              <w:rPr>
                <w:rFonts w:hint="cs"/>
                <w:rtl/>
              </w:rPr>
            </w:rPrChange>
          </w:rPr>
          <w:t xml:space="preserve">לא </w:t>
        </w:r>
      </w:ins>
      <w:ins w:id="1107" w:author="Shimon" w:date="2019-07-23T18:23:00Z">
        <w:r w:rsidR="00423FED" w:rsidRPr="002215BF">
          <w:rPr>
            <w:rFonts w:ascii="David" w:hAnsi="David"/>
            <w:b/>
            <w:bCs/>
            <w:sz w:val="22"/>
            <w:szCs w:val="22"/>
            <w:rtl/>
            <w:rPrChange w:id="1108" w:author="Shimon" w:date="2019-07-23T18:41:00Z">
              <w:rPr>
                <w:rtl/>
              </w:rPr>
            </w:rPrChange>
          </w:rPr>
          <w:t xml:space="preserve">קמה עילה שבדין להתערבותה של נציבות תלונות הציבור </w:t>
        </w:r>
        <w:r w:rsidR="002215BF" w:rsidRPr="002215BF">
          <w:rPr>
            <w:rFonts w:ascii="David" w:hAnsi="David"/>
            <w:b/>
            <w:bCs/>
            <w:sz w:val="22"/>
            <w:szCs w:val="22"/>
            <w:rtl/>
            <w:rPrChange w:id="1109" w:author="Shimon" w:date="2019-07-23T18:41:00Z">
              <w:rPr>
                <w:rFonts w:ascii="David" w:hAnsi="David"/>
                <w:sz w:val="22"/>
                <w:szCs w:val="22"/>
                <w:rtl/>
              </w:rPr>
            </w:rPrChange>
          </w:rPr>
          <w:t>בעניין המועלה בתלונת</w:t>
        </w:r>
      </w:ins>
      <w:ins w:id="1110" w:author="Shimon" w:date="2019-07-23T18:35:00Z">
        <w:r w:rsidR="002215BF">
          <w:rPr>
            <w:rFonts w:ascii="David" w:hAnsi="David"/>
            <w:sz w:val="22"/>
            <w:szCs w:val="22"/>
          </w:rPr>
          <w:t>"</w:t>
        </w:r>
      </w:ins>
      <w:ins w:id="1111" w:author="Shimon" w:date="2019-07-23T18:23:00Z">
        <w:r w:rsidR="00423FED" w:rsidRPr="002215BF">
          <w:rPr>
            <w:rFonts w:ascii="David" w:hAnsi="David"/>
            <w:sz w:val="22"/>
            <w:szCs w:val="22"/>
            <w:rPrChange w:id="1112" w:author="Shimon" w:date="2019-07-23T18:32:00Z">
              <w:rPr/>
            </w:rPrChange>
          </w:rPr>
          <w:t>.</w:t>
        </w:r>
      </w:ins>
      <w:ins w:id="1113" w:author="Shimon" w:date="2019-07-23T18:42:00Z">
        <w:r w:rsidR="002215BF">
          <w:rPr>
            <w:rFonts w:ascii="David" w:hAnsi="David" w:hint="cs"/>
            <w:sz w:val="22"/>
            <w:szCs w:val="22"/>
            <w:rtl/>
          </w:rPr>
          <w:t>(ההדגשה לא במקור).</w:t>
        </w:r>
      </w:ins>
      <w:del w:id="1114" w:author="Shimon" w:date="2019-07-23T18:36:00Z">
        <w:r w:rsidR="001943FF" w:rsidDel="002215BF">
          <w:rPr>
            <w:rFonts w:hint="cs"/>
            <w:rtl/>
          </w:rPr>
          <w:delText>.</w:delText>
        </w:r>
      </w:del>
    </w:p>
    <w:p w14:paraId="24FEF78D" w14:textId="29BB77AB" w:rsidR="001943FF" w:rsidRDefault="001943FF" w:rsidP="00BB4FE9">
      <w:pPr>
        <w:pStyle w:val="11"/>
        <w:tabs>
          <w:tab w:val="left" w:pos="566"/>
        </w:tabs>
        <w:spacing w:before="0" w:after="240" w:line="360" w:lineRule="auto"/>
        <w:ind w:left="530" w:right="360" w:hanging="36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ב תשובת</w:t>
      </w:r>
      <w:del w:id="1115" w:author="Shimon" w:date="2019-07-23T18:44:00Z">
        <w:r w:rsidDel="00BB4FE9">
          <w:rPr>
            <w:rStyle w:val="emailstyle17"/>
            <w:rFonts w:ascii="Times New Roman" w:hAnsi="Times New Roman" w:cs="David" w:hint="cs"/>
            <w:i/>
            <w:iCs/>
            <w:color w:val="auto"/>
            <w:rtl/>
          </w:rPr>
          <w:delText>ם הסופית של נציב השירות ו</w:delText>
        </w:r>
      </w:del>
      <w:r>
        <w:rPr>
          <w:rStyle w:val="emailstyle17"/>
          <w:rFonts w:ascii="Times New Roman" w:hAnsi="Times New Roman" w:cs="David" w:hint="cs"/>
          <w:i/>
          <w:iCs/>
          <w:color w:val="auto"/>
          <w:rtl/>
        </w:rPr>
        <w:t xml:space="preserve">מבקר המדינה,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נות</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r>
        <w:rPr>
          <w:rStyle w:val="emailstyle17"/>
          <w:rFonts w:ascii="Times New Roman" w:hAnsi="Times New Roman" w:cs="David" w:hint="cs"/>
          <w:i/>
          <w:iCs/>
          <w:color w:val="auto"/>
          <w:highlight w:val="yellow"/>
          <w:rtl/>
        </w:rPr>
        <w:t xml:space="preserve">ים </w:t>
      </w:r>
      <w:r w:rsidRPr="00CF6FE4">
        <w:rPr>
          <w:rFonts w:hint="cs"/>
          <w:highlight w:val="yellow"/>
          <w:rtl/>
        </w:rPr>
        <w:t>___.</w:t>
      </w:r>
      <w:r>
        <w:rPr>
          <w:rFonts w:hint="cs"/>
          <w:rtl/>
        </w:rPr>
        <w:t xml:space="preserve"> </w:t>
      </w:r>
    </w:p>
    <w:p w14:paraId="646BA547" w14:textId="3BBB1651" w:rsidR="004F4E48" w:rsidRPr="00506C84" w:rsidRDefault="004F4E48" w:rsidP="00506C84">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w:t>
      </w:r>
      <w:del w:id="1116" w:author="Shimon" w:date="2019-07-23T18:45:00Z">
        <w:r w:rsidRPr="00506C84" w:rsidDel="00BB4FE9">
          <w:rPr>
            <w:rStyle w:val="emailstyle17"/>
            <w:rFonts w:ascii="Times New Roman" w:hAnsi="Times New Roman" w:cs="David" w:hint="cs"/>
            <w:b/>
            <w:bCs/>
            <w:color w:val="auto"/>
            <w:rtl/>
          </w:rPr>
          <w:delText>צ</w:delText>
        </w:r>
      </w:del>
      <w:r w:rsidRPr="00506C84">
        <w:rPr>
          <w:rStyle w:val="emailstyle17"/>
          <w:rFonts w:ascii="Times New Roman" w:hAnsi="Times New Roman" w:cs="David" w:hint="cs"/>
          <w:b/>
          <w:bCs/>
          <w:color w:val="auto"/>
          <w:rtl/>
        </w:rPr>
        <w:t>ב</w:t>
      </w:r>
      <w:ins w:id="1117" w:author="Shimon" w:date="2019-07-23T18:45:00Z">
        <w:r w:rsidR="00BB4FE9">
          <w:rPr>
            <w:rStyle w:val="emailstyle17"/>
            <w:rFonts w:ascii="Times New Roman" w:hAnsi="Times New Roman" w:cs="David" w:hint="cs"/>
            <w:b/>
            <w:bCs/>
            <w:color w:val="auto"/>
            <w:rtl/>
          </w:rPr>
          <w:t>צ</w:t>
        </w:r>
      </w:ins>
      <w:r w:rsidRPr="00506C84">
        <w:rPr>
          <w:rStyle w:val="emailstyle17"/>
          <w:rFonts w:ascii="Times New Roman" w:hAnsi="Times New Roman" w:cs="David" w:hint="cs"/>
          <w:b/>
          <w:bCs/>
          <w:color w:val="auto"/>
          <w:rtl/>
        </w:rPr>
        <w:t>ר מהתובע לעסוק בעניין זה בשל נסיבות אישיות, ולמרות שהתובע לא רצה להגיע לערכאות נגד 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B67C81">
      <w:pPr>
        <w:pStyle w:val="2"/>
        <w:numPr>
          <w:ilvl w:val="0"/>
          <w:numId w:val="18"/>
        </w:numPr>
        <w:tabs>
          <w:tab w:val="clear" w:pos="566"/>
          <w:tab w:val="left" w:pos="521"/>
        </w:tabs>
        <w:spacing w:after="24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7777777" w:rsidR="00FD06A7" w:rsidRPr="00D74F54"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היתה 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w:t>
      </w:r>
      <w:r>
        <w:rPr>
          <w:rStyle w:val="emailstyle17"/>
          <w:rFonts w:ascii="Times New Roman" w:hAnsi="Times New Roman" w:cs="David" w:hint="cs"/>
          <w:b/>
          <w:bCs/>
          <w:color w:val="auto"/>
          <w:rtl/>
        </w:rPr>
        <w:lastRenderedPageBreak/>
        <w:t xml:space="preserve">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53137E7" w14:textId="66615B53" w:rsidR="00FD06A7" w:rsidRDefault="00FD06A7" w:rsidP="00721470">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בהתאם, ומאחר </w:t>
      </w:r>
      <w:r>
        <w:rPr>
          <w:rStyle w:val="emailstyle17"/>
          <w:rFonts w:ascii="Times New Roman" w:hAnsi="Times New Roman" w:cs="David" w:hint="cs"/>
          <w:color w:val="auto"/>
          <w:rtl/>
        </w:rPr>
        <w:t xml:space="preserve">שהחוזה </w:t>
      </w:r>
      <w:r w:rsidR="00AA1069">
        <w:rPr>
          <w:rStyle w:val="emailstyle17"/>
          <w:rFonts w:ascii="Times New Roman" w:hAnsi="Times New Roman" w:cs="David" w:hint="cs"/>
          <w:color w:val="auto"/>
          <w:rtl/>
        </w:rPr>
        <w:t xml:space="preserve">של התובע </w:t>
      </w:r>
      <w:r>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sidR="00AA1069">
        <w:rPr>
          <w:rStyle w:val="emailstyle17"/>
          <w:rFonts w:ascii="Times New Roman" w:hAnsi="Times New Roman" w:cs="David" w:hint="cs"/>
          <w:color w:val="auto"/>
          <w:rtl/>
        </w:rPr>
        <w:t>שלתובע היתה זכות לעבוד עד תום תקופת החוזה</w:t>
      </w:r>
      <w:r>
        <w:rPr>
          <w:rStyle w:val="emailstyle17"/>
          <w:rFonts w:ascii="Times New Roman" w:hAnsi="Times New Roman" w:cs="David" w:hint="cs"/>
          <w:color w:val="auto"/>
          <w:rtl/>
        </w:rPr>
        <w:t>.</w:t>
      </w:r>
    </w:p>
    <w:p w14:paraId="1C3A64D3" w14:textId="77777777"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5EEE1C7E" w14:textId="71709608" w:rsidR="006E7D6C" w:rsidRDefault="00FD06A7" w:rsidP="00D74F5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1A797E35" w:rsidR="00353EF1" w:rsidRDefault="00353EF1" w:rsidP="0053298C">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1D48312D" w:rsidR="009E4D90" w:rsidRDefault="00AA1069" w:rsidP="00AA1069">
      <w:pPr>
        <w:pStyle w:val="11"/>
        <w:numPr>
          <w:ilvl w:val="1"/>
          <w:numId w:val="14"/>
        </w:numPr>
        <w:tabs>
          <w:tab w:val="clear" w:pos="792"/>
        </w:tabs>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r>
        <w:rPr>
          <w:rStyle w:val="emailstyle17"/>
          <w:rFonts w:cs="David" w:hint="cs"/>
          <w:color w:val="auto"/>
          <w:sz w:val="22"/>
          <w:rtl/>
        </w:rPr>
        <w:t xml:space="preserve"> - </w:t>
      </w:r>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של התובע, ללא תוספות המותנות בעבודה,</w:t>
      </w:r>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 xml:space="preserve">עומד על </w:t>
      </w:r>
      <w:r w:rsidR="00CD659C"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r w:rsidR="009E4D90" w:rsidRPr="00D74F54">
        <w:rPr>
          <w:rStyle w:val="emailstyle17"/>
          <w:rFonts w:cs="David" w:hint="cs"/>
          <w:b/>
          <w:bCs/>
          <w:color w:val="auto"/>
          <w:sz w:val="22"/>
          <w:rtl/>
        </w:rPr>
        <w:t>467</w:t>
      </w:r>
      <w:r w:rsidR="00CD659C" w:rsidRPr="00D74F54">
        <w:rPr>
          <w:rStyle w:val="emailstyle17"/>
          <w:rFonts w:cs="David" w:hint="cs"/>
          <w:b/>
          <w:bCs/>
          <w:color w:val="auto"/>
          <w:sz w:val="22"/>
          <w:rtl/>
        </w:rPr>
        <w:t xml:space="preserve"> ₪</w:t>
      </w:r>
      <w:r w:rsidR="00675E15" w:rsidRPr="00D74F54">
        <w:rPr>
          <w:rStyle w:val="emailstyle17"/>
          <w:rFonts w:cs="David" w:hint="cs"/>
          <w:b/>
          <w:bCs/>
          <w:color w:val="auto"/>
          <w:sz w:val="22"/>
          <w:rtl/>
        </w:rPr>
        <w:t xml:space="preserve"> </w:t>
      </w:r>
      <w:r w:rsidR="00675E15" w:rsidRPr="00D74F54">
        <w:rPr>
          <w:rStyle w:val="emailstyle17"/>
          <w:rFonts w:cs="David" w:hint="cs"/>
          <w:color w:val="auto"/>
          <w:sz w:val="22"/>
          <w:rtl/>
        </w:rPr>
        <w:t>מורכב משכר יסוד משולב, משת.רגי.נטו., קבועות נטו</w:t>
      </w:r>
      <w:r w:rsidR="0053298C" w:rsidRPr="0053298C">
        <w:rPr>
          <w:rStyle w:val="emailstyle17"/>
          <w:rFonts w:cs="David" w:hint="cs"/>
          <w:color w:val="auto"/>
          <w:sz w:val="22"/>
          <w:rtl/>
        </w:rPr>
        <w:t xml:space="preserve"> </w:t>
      </w:r>
      <w:r w:rsidR="0053298C">
        <w:rPr>
          <w:rStyle w:val="emailstyle17"/>
          <w:rFonts w:cs="David" w:hint="cs"/>
          <w:color w:val="auto"/>
          <w:sz w:val="22"/>
          <w:rtl/>
        </w:rPr>
        <w:t>וקבועות</w:t>
      </w:r>
      <w:r w:rsidR="0053298C" w:rsidRPr="0053298C">
        <w:rPr>
          <w:rStyle w:val="emailstyle17"/>
          <w:rFonts w:cs="David" w:hint="cs"/>
          <w:color w:val="auto"/>
          <w:sz w:val="22"/>
          <w:rtl/>
        </w:rPr>
        <w:t xml:space="preserve"> </w:t>
      </w:r>
      <w:r w:rsidR="0053298C">
        <w:rPr>
          <w:rStyle w:val="emailstyle17"/>
          <w:rFonts w:cs="David" w:hint="cs"/>
          <w:color w:val="auto"/>
          <w:sz w:val="22"/>
          <w:rtl/>
        </w:rPr>
        <w:t>ברוטו</w:t>
      </w:r>
      <w:r w:rsidR="00675E15" w:rsidRPr="00D74F54">
        <w:rPr>
          <w:rStyle w:val="emailstyle17"/>
          <w:rFonts w:cs="David" w:hint="cs"/>
          <w:color w:val="auto"/>
          <w:sz w:val="22"/>
          <w:rtl/>
        </w:rPr>
        <w:t>, גילום מס הכ, נטו ב"ל מג')</w:t>
      </w:r>
      <w:r w:rsidR="00CD659C" w:rsidRPr="00D74F54">
        <w:rPr>
          <w:rStyle w:val="emailstyle17"/>
          <w:rFonts w:cs="David" w:hint="cs"/>
          <w:b/>
          <w:bCs/>
          <w:color w:val="auto"/>
          <w:sz w:val="22"/>
          <w:rtl/>
        </w:rPr>
        <w:t>.</w:t>
      </w:r>
      <w:r w:rsidR="009E4D90" w:rsidRPr="00D74F54">
        <w:rPr>
          <w:rStyle w:val="emailstyle17"/>
          <w:rFonts w:cs="David" w:hint="cs"/>
          <w:color w:val="auto"/>
          <w:sz w:val="22"/>
          <w:rtl/>
        </w:rPr>
        <w:t xml:space="preserve"> </w:t>
      </w:r>
      <w:r w:rsidR="00E30409">
        <w:rPr>
          <w:rStyle w:val="emailstyle17"/>
          <w:rFonts w:cs="David" w:hint="cs"/>
          <w:color w:val="auto"/>
          <w:sz w:val="22"/>
          <w:rtl/>
        </w:rPr>
        <w:t xml:space="preserve">עבור 20 חודשים זכאי התובע לסך </w:t>
      </w:r>
      <w:r w:rsidR="00E30409" w:rsidRPr="00B35087">
        <w:rPr>
          <w:rStyle w:val="emailstyle17"/>
          <w:rFonts w:cs="David" w:hint="cs"/>
          <w:b/>
          <w:bCs/>
          <w:color w:val="auto"/>
          <w:sz w:val="22"/>
          <w:rtl/>
        </w:rPr>
        <w:t>709,340 ₪</w:t>
      </w:r>
      <w:r w:rsidR="00E30409">
        <w:rPr>
          <w:rStyle w:val="emailstyle17"/>
          <w:rFonts w:cs="David" w:hint="cs"/>
          <w:color w:val="auto"/>
          <w:sz w:val="22"/>
          <w:rtl/>
        </w:rPr>
        <w:t>.</w:t>
      </w:r>
    </w:p>
    <w:p w14:paraId="3E437DAF" w14:textId="5B7847BA" w:rsidR="009E4D90" w:rsidRPr="00D74F54" w:rsidRDefault="009E4D90" w:rsidP="00AA1069">
      <w:pPr>
        <w:pStyle w:val="11"/>
        <w:spacing w:before="0" w:after="240" w:line="360" w:lineRule="auto"/>
        <w:ind w:left="1088" w:hanging="567"/>
        <w:rPr>
          <w:i/>
          <w:iCs/>
          <w:sz w:val="24"/>
          <w:rtl/>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sidR="00646E5E" w:rsidRPr="00337F2F">
        <w:rPr>
          <w:i/>
          <w:iCs/>
          <w:sz w:val="24"/>
          <w:highlight w:val="yellow"/>
          <w:u w:val="single"/>
          <w:rtl/>
        </w:rPr>
        <w:t>__</w:t>
      </w:r>
      <w:r w:rsidRPr="00337F2F">
        <w:rPr>
          <w:i/>
          <w:iCs/>
          <w:sz w:val="24"/>
          <w:highlight w:val="yellow"/>
          <w:rtl/>
        </w:rPr>
        <w:t>.</w:t>
      </w:r>
    </w:p>
    <w:p w14:paraId="7C1C3415" w14:textId="77777777" w:rsidR="00AA1069" w:rsidRDefault="00AA1069" w:rsidP="00337F2F">
      <w:pPr>
        <w:pStyle w:val="11"/>
        <w:tabs>
          <w:tab w:val="left" w:pos="1088"/>
        </w:tabs>
        <w:spacing w:before="0" w:after="240" w:line="360" w:lineRule="auto"/>
        <w:ind w:left="1088" w:firstLine="0"/>
        <w:rPr>
          <w:rStyle w:val="emailstyle17"/>
          <w:rFonts w:cs="David"/>
          <w:color w:val="auto"/>
          <w:sz w:val="22"/>
        </w:rPr>
      </w:pPr>
      <w:r w:rsidRPr="00B35087">
        <w:rPr>
          <w:rStyle w:val="emailstyle17"/>
          <w:rFonts w:cs="David" w:hint="cs"/>
          <w:color w:val="auto"/>
          <w:sz w:val="22"/>
          <w:rtl/>
        </w:rPr>
        <w:t xml:space="preserve">מאחר שהתובע יהיה זכאי לגימלה, ועל מנת למנוע טענה בדבר כפל תשלומים, יש לנכות מסכום זה את הגימלה </w:t>
      </w:r>
      <w:r>
        <w:rPr>
          <w:rStyle w:val="emailstyle17"/>
          <w:rFonts w:cs="David" w:hint="cs"/>
          <w:color w:val="auto"/>
          <w:sz w:val="22"/>
          <w:rtl/>
        </w:rPr>
        <w:t>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בתקופה זאת</w:t>
      </w:r>
      <w:r w:rsidRPr="00B35087">
        <w:rPr>
          <w:rStyle w:val="emailstyle17"/>
          <w:rFonts w:cs="David" w:hint="cs"/>
          <w:color w:val="auto"/>
          <w:sz w:val="22"/>
          <w:rtl/>
        </w:rPr>
        <w:t>, העומדת על סך של _____ ₪.</w:t>
      </w:r>
      <w:r>
        <w:rPr>
          <w:rStyle w:val="emailstyle17"/>
          <w:rFonts w:cs="David" w:hint="cs"/>
          <w:color w:val="auto"/>
          <w:sz w:val="22"/>
          <w:rtl/>
        </w:rPr>
        <w:t xml:space="preserve"> </w:t>
      </w:r>
      <w:r w:rsidRPr="00CB1486">
        <w:rPr>
          <w:rStyle w:val="emailstyle17"/>
          <w:rFonts w:cs="David" w:hint="cs"/>
          <w:color w:val="auto"/>
          <w:sz w:val="22"/>
          <w:highlight w:val="yellow"/>
          <w:rtl/>
        </w:rPr>
        <w:t>אני צריך לדעת כמה לקזז</w:t>
      </w:r>
    </w:p>
    <w:p w14:paraId="6585E383" w14:textId="45456DD3" w:rsidR="00AA1069" w:rsidRPr="00337F2F" w:rsidRDefault="00AA1069" w:rsidP="00AA1069">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tl/>
        </w:rPr>
      </w:pPr>
      <w:r>
        <w:rPr>
          <w:rStyle w:val="emailstyle17"/>
          <w:rFonts w:cs="David" w:hint="cs"/>
          <w:color w:val="auto"/>
          <w:sz w:val="22"/>
          <w:u w:val="single"/>
          <w:rtl/>
        </w:rPr>
        <w:t>הפרשי גימלה (בשל הגדלת תקופת העבודה לפי חוזה בכירים)</w:t>
      </w:r>
      <w:r w:rsidRPr="00337F2F">
        <w:rPr>
          <w:rStyle w:val="emailstyle17"/>
          <w:rFonts w:cs="David"/>
          <w:color w:val="auto"/>
          <w:sz w:val="22"/>
          <w:rtl/>
        </w:rPr>
        <w:t xml:space="preserve"> – </w:t>
      </w:r>
    </w:p>
    <w:p w14:paraId="3FC57067" w14:textId="30649D96" w:rsidR="00EC132D" w:rsidRPr="009C3D22" w:rsidRDefault="00EC132D" w:rsidP="00721470">
      <w:pPr>
        <w:pStyle w:val="11"/>
        <w:tabs>
          <w:tab w:val="left" w:pos="1088"/>
        </w:tabs>
        <w:spacing w:before="0" w:after="240" w:line="360" w:lineRule="auto"/>
        <w:ind w:left="1088" w:firstLine="0"/>
        <w:rPr>
          <w:rStyle w:val="emailstyle17"/>
          <w:rFonts w:cs="David"/>
          <w:color w:val="auto"/>
          <w:sz w:val="22"/>
        </w:rPr>
      </w:pPr>
      <w:r>
        <w:rPr>
          <w:rStyle w:val="emailstyle17"/>
          <w:rFonts w:cs="David" w:hint="cs"/>
          <w:color w:val="auto"/>
          <w:sz w:val="22"/>
          <w:rtl/>
        </w:rPr>
        <w:t xml:space="preserve">הגדלת התקופה הקובעת לפנסיה תקציבית בשיעור של 3.33%, ובסך הכל </w:t>
      </w:r>
      <w:r>
        <w:rPr>
          <w:rStyle w:val="emailstyle17"/>
          <w:rFonts w:cs="David"/>
          <w:color w:val="auto"/>
          <w:sz w:val="22"/>
          <w:rtl/>
        </w:rPr>
        <w:t>–</w:t>
      </w:r>
      <w:r>
        <w:rPr>
          <w:rStyle w:val="emailstyle17"/>
          <w:rFonts w:cs="David" w:hint="cs"/>
          <w:color w:val="auto"/>
          <w:sz w:val="22"/>
          <w:rtl/>
        </w:rPr>
        <w:t xml:space="preserve"> </w:t>
      </w:r>
      <w:r>
        <w:rPr>
          <w:rStyle w:val="emailstyle17"/>
          <w:rFonts w:cs="David" w:hint="cs"/>
          <w:b/>
          <w:bCs/>
          <w:color w:val="auto"/>
          <w:sz w:val="22"/>
          <w:rtl/>
        </w:rPr>
        <w:t xml:space="preserve">תוספת לפנסיה בשיעור חודשי של 1,181 ₪. </w:t>
      </w:r>
      <w:r>
        <w:rPr>
          <w:rStyle w:val="emailstyle17"/>
          <w:rFonts w:cs="David" w:hint="cs"/>
          <w:color w:val="auto"/>
          <w:sz w:val="22"/>
          <w:rtl/>
        </w:rPr>
        <w:t xml:space="preserve">לצרכי כימות כספי: בהתחשב בגילו של התובע ונתוני הלשכה המרכזית לסטטיסטיקה התובע צפוי לחיות (סטטיסטית!) </w:t>
      </w:r>
      <w:r w:rsidR="00880231">
        <w:rPr>
          <w:rStyle w:val="emailstyle17"/>
          <w:rFonts w:cs="David" w:hint="cs"/>
          <w:color w:val="auto"/>
          <w:sz w:val="22"/>
          <w:rtl/>
        </w:rPr>
        <w:t xml:space="preserve">עוד 203 חודשים לאחר גיל 67, ובסך הכל </w:t>
      </w:r>
      <w:r w:rsidR="00880231">
        <w:rPr>
          <w:rStyle w:val="emailstyle17"/>
          <w:rFonts w:cs="David"/>
          <w:color w:val="auto"/>
          <w:sz w:val="22"/>
          <w:rtl/>
        </w:rPr>
        <w:t>–</w:t>
      </w:r>
      <w:r w:rsidR="00880231">
        <w:rPr>
          <w:rStyle w:val="emailstyle17"/>
          <w:rFonts w:cs="David" w:hint="cs"/>
          <w:color w:val="auto"/>
          <w:sz w:val="22"/>
          <w:rtl/>
        </w:rPr>
        <w:t xml:space="preserve"> </w:t>
      </w:r>
      <w:r w:rsidR="00880231">
        <w:rPr>
          <w:rStyle w:val="emailstyle17"/>
          <w:rFonts w:cs="David" w:hint="cs"/>
          <w:b/>
          <w:bCs/>
          <w:color w:val="auto"/>
          <w:sz w:val="22"/>
          <w:rtl/>
        </w:rPr>
        <w:t xml:space="preserve">239,753 ₪. </w:t>
      </w:r>
    </w:p>
    <w:p w14:paraId="1475F4C4" w14:textId="0C801B89" w:rsidR="00EC132D" w:rsidRDefault="00EC132D" w:rsidP="00CB1486">
      <w:pPr>
        <w:pStyle w:val="11"/>
        <w:tabs>
          <w:tab w:val="left" w:pos="1088"/>
        </w:tabs>
        <w:spacing w:before="0" w:after="240" w:line="360" w:lineRule="auto"/>
        <w:ind w:left="1088" w:firstLine="0"/>
        <w:rPr>
          <w:rStyle w:val="emailstyle17"/>
          <w:rFonts w:cs="David"/>
          <w:color w:val="auto"/>
          <w:sz w:val="22"/>
          <w:rtl/>
        </w:rPr>
      </w:pPr>
      <w:r w:rsidRPr="00337F2F">
        <w:rPr>
          <w:rStyle w:val="emailstyle17"/>
          <w:rFonts w:cs="David" w:hint="eastAsia"/>
          <w:b/>
          <w:bCs/>
          <w:color w:val="auto"/>
          <w:sz w:val="22"/>
          <w:rtl/>
        </w:rPr>
        <w:t>ולחילופין</w:t>
      </w:r>
      <w:r w:rsidR="00AA1069">
        <w:rPr>
          <w:rStyle w:val="emailstyle17"/>
          <w:rFonts w:cs="David" w:hint="cs"/>
          <w:b/>
          <w:bCs/>
          <w:color w:val="auto"/>
          <w:sz w:val="22"/>
          <w:rtl/>
        </w:rPr>
        <w:t xml:space="preserve"> </w:t>
      </w:r>
      <w:r>
        <w:rPr>
          <w:rStyle w:val="emailstyle17"/>
          <w:rFonts w:cs="David" w:hint="cs"/>
          <w:color w:val="auto"/>
          <w:sz w:val="22"/>
          <w:rtl/>
        </w:rPr>
        <w:t xml:space="preserve">- </w:t>
      </w:r>
    </w:p>
    <w:p w14:paraId="0C3BB269" w14:textId="77777777" w:rsidR="00EC132D" w:rsidRDefault="00880231" w:rsidP="00CB1486">
      <w:pPr>
        <w:pStyle w:val="11"/>
        <w:tabs>
          <w:tab w:val="left" w:pos="1088"/>
        </w:tabs>
        <w:spacing w:before="0" w:after="240" w:line="360" w:lineRule="auto"/>
        <w:ind w:left="1088" w:firstLine="0"/>
        <w:rPr>
          <w:rStyle w:val="emailstyle17"/>
          <w:rFonts w:cs="David"/>
          <w:color w:val="auto"/>
          <w:sz w:val="22"/>
        </w:rPr>
      </w:pPr>
      <w:r w:rsidRPr="009C3D22">
        <w:rPr>
          <w:rStyle w:val="emailstyle17"/>
          <w:rFonts w:cs="David" w:hint="cs"/>
          <w:color w:val="auto"/>
          <w:sz w:val="22"/>
          <w:rtl/>
        </w:rPr>
        <w:t xml:space="preserve">פיצויים על שרות עודף של 20 חודשים </w:t>
      </w:r>
      <w:r>
        <w:rPr>
          <w:rStyle w:val="emailstyle17"/>
          <w:rFonts w:cs="David" w:hint="cs"/>
          <w:color w:val="auto"/>
          <w:sz w:val="22"/>
          <w:rtl/>
        </w:rPr>
        <w:t xml:space="preserve">בסך של </w:t>
      </w:r>
      <w:r w:rsidRPr="009C3D22">
        <w:rPr>
          <w:rStyle w:val="emailstyle17"/>
          <w:rFonts w:cs="David" w:hint="cs"/>
          <w:color w:val="auto"/>
          <w:sz w:val="22"/>
          <w:rtl/>
        </w:rPr>
        <w:t>59,111 ₪</w:t>
      </w:r>
      <w:r>
        <w:rPr>
          <w:rStyle w:val="emailstyle17"/>
          <w:rFonts w:cs="David" w:hint="cs"/>
          <w:color w:val="auto"/>
          <w:sz w:val="22"/>
          <w:rtl/>
        </w:rPr>
        <w:t xml:space="preserve">, וכן </w:t>
      </w:r>
      <w:r w:rsidR="00EC132D">
        <w:rPr>
          <w:rStyle w:val="emailstyle17"/>
          <w:rFonts w:cs="David" w:hint="cs"/>
          <w:color w:val="auto"/>
          <w:sz w:val="22"/>
          <w:rtl/>
        </w:rPr>
        <w:t>הפרשות לקופת גמל עבור שכר הבסיס (בהנחה שהתובע לא ימשיך לצבור זכויות פנסיה תקציבית, בשיעור של 6%, ובסך של 42,564 ₪.</w:t>
      </w:r>
    </w:p>
    <w:p w14:paraId="69382A41" w14:textId="6DE4EAC4" w:rsidR="00880231" w:rsidRDefault="00AA1069"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lastRenderedPageBreak/>
        <w:t>הפרשות לקרן פנסיה</w:t>
      </w:r>
      <w:r w:rsidRPr="00337F2F">
        <w:rPr>
          <w:rStyle w:val="emailstyle17"/>
          <w:rFonts w:cs="David"/>
          <w:color w:val="auto"/>
          <w:sz w:val="22"/>
          <w:rtl/>
        </w:rPr>
        <w:t xml:space="preserve"> - </w:t>
      </w:r>
      <w:r w:rsidR="00880231" w:rsidRPr="009C3D22">
        <w:rPr>
          <w:rStyle w:val="emailstyle17"/>
          <w:rFonts w:cs="David" w:hint="cs"/>
          <w:color w:val="auto"/>
          <w:sz w:val="22"/>
          <w:rtl/>
        </w:rPr>
        <w:t xml:space="preserve">התובע זכאי להפרשות לקרן ההשתלמות בשיעור של 7.5% </w:t>
      </w:r>
      <w:r w:rsidR="00880231">
        <w:rPr>
          <w:rStyle w:val="emailstyle17"/>
          <w:rFonts w:cs="David" w:hint="cs"/>
          <w:color w:val="auto"/>
          <w:sz w:val="22"/>
          <w:rtl/>
        </w:rPr>
        <w:t xml:space="preserve">בסך של </w:t>
      </w:r>
      <w:r w:rsidR="00880231" w:rsidRPr="009C3D22">
        <w:rPr>
          <w:rStyle w:val="emailstyle17"/>
          <w:rFonts w:cs="David" w:hint="cs"/>
          <w:color w:val="auto"/>
          <w:sz w:val="22"/>
          <w:rtl/>
        </w:rPr>
        <w:t>53,200 ₪</w:t>
      </w:r>
      <w:r w:rsidR="00880231" w:rsidRPr="009C3D22" w:rsidDel="00EC132D">
        <w:rPr>
          <w:rStyle w:val="emailstyle17"/>
          <w:rFonts w:cs="David" w:hint="cs"/>
          <w:color w:val="auto"/>
          <w:sz w:val="22"/>
          <w:rtl/>
        </w:rPr>
        <w:t>.</w:t>
      </w:r>
      <w:r w:rsidR="00880231" w:rsidRPr="00CB1486">
        <w:rPr>
          <w:rStyle w:val="emailstyle17"/>
          <w:rFonts w:cs="David" w:hint="cs"/>
          <w:color w:val="auto"/>
          <w:sz w:val="22"/>
          <w:rtl/>
        </w:rPr>
        <w:t xml:space="preserve"> </w:t>
      </w:r>
    </w:p>
    <w:p w14:paraId="2AB9DDBA" w14:textId="1EFE565D"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דמי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כלכלה</w:t>
      </w:r>
      <w:r>
        <w:rPr>
          <w:rStyle w:val="emailstyle17"/>
          <w:rFonts w:cs="David" w:hint="cs"/>
          <w:color w:val="auto"/>
          <w:sz w:val="22"/>
          <w:rtl/>
        </w:rPr>
        <w:t xml:space="preserve"> (שלא נדרשות קבלות בגינ</w:t>
      </w:r>
      <w:r w:rsidR="00AA1069">
        <w:rPr>
          <w:rStyle w:val="emailstyle17"/>
          <w:rFonts w:cs="David" w:hint="cs"/>
          <w:color w:val="auto"/>
          <w:sz w:val="22"/>
          <w:rtl/>
        </w:rPr>
        <w:t>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בסך של 772 ₪ לחודש, ובסך הכל </w:t>
      </w:r>
      <w:r>
        <w:rPr>
          <w:rStyle w:val="emailstyle17"/>
          <w:rFonts w:cs="David"/>
          <w:color w:val="auto"/>
          <w:sz w:val="22"/>
          <w:rtl/>
        </w:rPr>
        <w:t>–</w:t>
      </w:r>
      <w:r>
        <w:rPr>
          <w:rStyle w:val="emailstyle17"/>
          <w:rFonts w:cs="David" w:hint="cs"/>
          <w:color w:val="auto"/>
          <w:sz w:val="22"/>
          <w:rtl/>
        </w:rPr>
        <w:t xml:space="preserve"> 15,440 ₪.</w:t>
      </w:r>
    </w:p>
    <w:p w14:paraId="377BE171"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אחזקת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רכב</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רמה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ד</w:t>
      </w:r>
      <w:r w:rsidRPr="00337F2F">
        <w:rPr>
          <w:rStyle w:val="emailstyle17"/>
          <w:rFonts w:cs="David"/>
          <w:color w:val="auto"/>
          <w:sz w:val="22"/>
          <w:u w:val="single"/>
          <w:rtl/>
        </w:rPr>
        <w:t>'</w:t>
      </w:r>
      <w:r>
        <w:rPr>
          <w:rStyle w:val="emailstyle17"/>
          <w:rFonts w:cs="David" w:hint="cs"/>
          <w:color w:val="auto"/>
          <w:sz w:val="22"/>
          <w:rtl/>
        </w:rPr>
        <w:t xml:space="preserve"> (הוצאות קבועות ללא דווח וללא הצגת קבלות) </w:t>
      </w:r>
      <w:r>
        <w:rPr>
          <w:rStyle w:val="emailstyle17"/>
          <w:rFonts w:cs="David"/>
          <w:color w:val="auto"/>
          <w:sz w:val="22"/>
          <w:rtl/>
        </w:rPr>
        <w:t>–</w:t>
      </w:r>
      <w:r>
        <w:rPr>
          <w:rStyle w:val="emailstyle17"/>
          <w:rFonts w:cs="David" w:hint="cs"/>
          <w:color w:val="auto"/>
          <w:sz w:val="22"/>
          <w:rtl/>
        </w:rPr>
        <w:t xml:space="preserve"> 1,352 ₪ לחודש, ובסך הכל </w:t>
      </w:r>
      <w:r>
        <w:rPr>
          <w:rStyle w:val="emailstyle17"/>
          <w:rFonts w:cs="David"/>
          <w:color w:val="auto"/>
          <w:sz w:val="22"/>
          <w:rtl/>
        </w:rPr>
        <w:t>–</w:t>
      </w:r>
      <w:r>
        <w:rPr>
          <w:rStyle w:val="emailstyle17"/>
          <w:rFonts w:cs="David" w:hint="cs"/>
          <w:color w:val="auto"/>
          <w:sz w:val="22"/>
          <w:rtl/>
        </w:rPr>
        <w:t xml:space="preserve"> 27,040 ₪.</w:t>
      </w:r>
    </w:p>
    <w:p w14:paraId="268480B9"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קצובת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הבראה</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בשיעור של 4,620 ₪ לשנה, ובסך הכל </w:t>
      </w:r>
      <w:r>
        <w:rPr>
          <w:rStyle w:val="emailstyle17"/>
          <w:rFonts w:cs="David"/>
          <w:color w:val="auto"/>
          <w:sz w:val="22"/>
          <w:rtl/>
        </w:rPr>
        <w:t>–</w:t>
      </w:r>
      <w:r>
        <w:rPr>
          <w:rStyle w:val="emailstyle17"/>
          <w:rFonts w:cs="David" w:hint="cs"/>
          <w:color w:val="auto"/>
          <w:sz w:val="22"/>
          <w:rtl/>
        </w:rPr>
        <w:t xml:space="preserve"> 7,700 ₪.</w:t>
      </w:r>
    </w:p>
    <w:p w14:paraId="52293A6F" w14:textId="1AC14CAA" w:rsidR="00B67C81" w:rsidRPr="00AA1069" w:rsidRDefault="00646E5E" w:rsidP="00337F2F">
      <w:pPr>
        <w:pStyle w:val="11"/>
        <w:tabs>
          <w:tab w:val="left" w:pos="566"/>
        </w:tabs>
        <w:spacing w:before="0" w:after="240" w:line="360" w:lineRule="auto"/>
        <w:ind w:left="206" w:right="360" w:firstLine="0"/>
        <w:rPr>
          <w:rStyle w:val="emailstyle17"/>
          <w:rFonts w:cs="David"/>
          <w:b/>
          <w:bCs/>
          <w:color w:val="auto"/>
          <w:sz w:val="22"/>
          <w:rtl/>
        </w:rPr>
      </w:pPr>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p>
    <w:p w14:paraId="099438B5" w14:textId="1C777B89" w:rsidR="00646E5E" w:rsidRDefault="00646E5E" w:rsidP="00646E5E">
      <w:pPr>
        <w:pStyle w:val="11"/>
        <w:numPr>
          <w:ilvl w:val="0"/>
          <w:numId w:val="14"/>
        </w:numPr>
        <w:tabs>
          <w:tab w:val="left" w:pos="566"/>
        </w:tabs>
        <w:spacing w:before="0" w:after="240" w:line="360" w:lineRule="auto"/>
        <w:ind w:left="566" w:right="0"/>
        <w:rPr>
          <w:rFonts w:ascii="Arial" w:hAnsi="Arial"/>
          <w:sz w:val="22"/>
        </w:rPr>
      </w:pPr>
      <w:r>
        <w:rPr>
          <w:rFonts w:ascii="Arial" w:hAnsi="Arial" w:hint="cs"/>
          <w:sz w:val="22"/>
          <w:rtl/>
        </w:rPr>
        <w:t xml:space="preserve">ככל שלא תתקבל טענתו בעניין </w:t>
      </w:r>
      <w:r w:rsidR="006F0929">
        <w:rPr>
          <w:rFonts w:ascii="Arial" w:hAnsi="Arial" w:hint="cs"/>
          <w:sz w:val="22"/>
          <w:rtl/>
        </w:rPr>
        <w:t>בתקופה הקצובה של החוזה, ובהתחשב בחובה להודיע לתובע לפחות שלושה חודשים מראש על הפרשתו לגימלאות, זכאי התובע להשלמת שכר כאמור לפחות לתקופת ההודעה המוקדמת כאמור (שלושה חודשים).</w:t>
      </w:r>
    </w:p>
    <w:p w14:paraId="3CAB407A" w14:textId="77777777" w:rsidR="006F0929" w:rsidRPr="006F0929" w:rsidRDefault="006F0929" w:rsidP="00337F2F">
      <w:pPr>
        <w:pStyle w:val="11"/>
        <w:tabs>
          <w:tab w:val="left" w:pos="566"/>
        </w:tabs>
        <w:spacing w:before="0" w:line="360" w:lineRule="auto"/>
        <w:ind w:left="566" w:right="360" w:firstLine="0"/>
        <w:rPr>
          <w:rFonts w:ascii="Arial" w:hAnsi="Arial"/>
          <w:sz w:val="22"/>
        </w:rPr>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77777777" w:rsidR="006E7D6C" w:rsidRPr="00337F2F" w:rsidRDefault="006E7D6C" w:rsidP="00726756">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ובעיקר 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77777777" w:rsidR="00D14404" w:rsidRPr="008B15BC" w:rsidRDefault="00D14404" w:rsidP="00CB1486">
      <w:pPr>
        <w:pStyle w:val="11"/>
        <w:numPr>
          <w:ilvl w:val="0"/>
          <w:numId w:val="14"/>
        </w:numPr>
        <w:tabs>
          <w:tab w:val="left" w:pos="566"/>
        </w:tabs>
        <w:spacing w:before="0" w:after="240" w:line="360" w:lineRule="auto"/>
        <w:ind w:left="566" w:right="0"/>
      </w:pPr>
      <w:r>
        <w:rPr>
          <w:rFonts w:hint="cs"/>
          <w:rtl/>
        </w:rPr>
        <w:t xml:space="preserve"> על רקע זה, קשה לתאר את ההרגשה הטראומטית של סילוק מהעבודה</w:t>
      </w:r>
      <w:r w:rsidR="005252F7">
        <w:rPr>
          <w:rFonts w:hint="cs"/>
          <w:rtl/>
        </w:rPr>
        <w:t xml:space="preserve"> כ</w:t>
      </w:r>
      <w:r>
        <w:rPr>
          <w:rFonts w:hint="cs"/>
          <w:rtl/>
        </w:rPr>
        <w:t>מ</w:t>
      </w:r>
      <w:r w:rsidR="005252F7">
        <w:rPr>
          <w:rFonts w:hint="cs"/>
          <w:rtl/>
        </w:rPr>
        <w:t>סי</w:t>
      </w:r>
      <w:r>
        <w:rPr>
          <w:rFonts w:hint="cs"/>
          <w:rtl/>
        </w:rPr>
        <w:t>ג גבול, ואיומים על תביעה פלילית כאמצעי לחץ להשתקת התובע. כל אלה, והלילות הארוכים של חוסר שינה גרמו לתובע עגמת נפש גדולה וממושכת שהשליכו גם על חייו הפרטיים.</w:t>
      </w:r>
      <w:r w:rsidRPr="008B15BC">
        <w:rPr>
          <w:rFonts w:hint="cs"/>
          <w:rtl/>
        </w:rPr>
        <w:t xml:space="preserve"> </w:t>
      </w:r>
    </w:p>
    <w:p w14:paraId="4FFDF362" w14:textId="77777777" w:rsidR="006E7D6C" w:rsidRDefault="009E4D90" w:rsidP="00CB1486">
      <w:pPr>
        <w:numPr>
          <w:ilvl w:val="0"/>
          <w:numId w:val="14"/>
        </w:numPr>
        <w:tabs>
          <w:tab w:val="left" w:pos="566"/>
          <w:tab w:val="left" w:pos="651"/>
        </w:tabs>
        <w:spacing w:after="480" w:line="360" w:lineRule="auto"/>
        <w:ind w:left="566" w:right="0"/>
        <w:jc w:val="both"/>
        <w:rPr>
          <w:rFonts w:cs="David"/>
        </w:rPr>
      </w:pPr>
      <w:r w:rsidRPr="00D74F54">
        <w:rPr>
          <w:rFonts w:cs="David" w:hint="cs"/>
          <w:rtl/>
        </w:rPr>
        <w:t>בנסיבות אלה זכאי</w:t>
      </w:r>
      <w:r w:rsidR="006E7D6C" w:rsidRPr="00D74F54">
        <w:rPr>
          <w:rFonts w:cs="David" w:hint="cs"/>
          <w:rtl/>
        </w:rPr>
        <w:t xml:space="preserve"> </w:t>
      </w:r>
      <w:r w:rsidR="001907C8" w:rsidRPr="00D74F54">
        <w:rPr>
          <w:rFonts w:cs="David" w:hint="cs"/>
          <w:rtl/>
        </w:rPr>
        <w:t>התובע</w:t>
      </w:r>
      <w:r w:rsidR="006E7D6C" w:rsidRPr="00D74F54">
        <w:rPr>
          <w:rFonts w:cs="David" w:hint="cs"/>
          <w:rtl/>
        </w:rPr>
        <w:t xml:space="preserve"> לפיצוי משמעותי על עגמת הנפש ועל </w:t>
      </w:r>
      <w:r w:rsidR="00485DE7" w:rsidRPr="00D74F54">
        <w:rPr>
          <w:rFonts w:cs="David" w:hint="cs"/>
          <w:rtl/>
        </w:rPr>
        <w:t>הפיטורים בניגוד לדין</w:t>
      </w:r>
      <w:r w:rsidR="006E7D6C" w:rsidRPr="00D74F54">
        <w:rPr>
          <w:rFonts w:cs="David" w:hint="cs"/>
          <w:rtl/>
        </w:rPr>
        <w:t xml:space="preserve">. </w:t>
      </w:r>
      <w:r w:rsidRPr="00D74F54">
        <w:rPr>
          <w:rFonts w:cs="David" w:hint="cs"/>
          <w:rtl/>
        </w:rPr>
        <w:t>והוא יעמיד תביעתו על</w:t>
      </w:r>
      <w:r w:rsidR="006E7D6C" w:rsidRPr="00D74F54">
        <w:rPr>
          <w:rFonts w:cs="David" w:hint="cs"/>
          <w:rtl/>
        </w:rPr>
        <w:t xml:space="preserve"> סך של 100,000 ₪</w:t>
      </w:r>
      <w:r w:rsidRPr="00D74F54">
        <w:rPr>
          <w:rFonts w:cs="David" w:hint="cs"/>
          <w:rtl/>
        </w:rPr>
        <w:t xml:space="preserve"> בלבד (פחות משלוש משכורות)</w:t>
      </w:r>
      <w:r w:rsidR="006E7D6C" w:rsidRPr="00D74F54">
        <w:rPr>
          <w:rFonts w:cs="David" w:hint="cs"/>
          <w:rtl/>
        </w:rPr>
        <w:t>.</w:t>
      </w:r>
    </w:p>
    <w:p w14:paraId="264F837F" w14:textId="659176F8" w:rsidR="006F0929" w:rsidRDefault="006F0929" w:rsidP="00337F2F">
      <w:pPr>
        <w:pStyle w:val="2"/>
        <w:tabs>
          <w:tab w:val="clear" w:pos="566"/>
          <w:tab w:val="left" w:pos="521"/>
        </w:tabs>
        <w:spacing w:after="240"/>
        <w:rPr>
          <w:szCs w:val="24"/>
          <w:lang w:eastAsia="en-US"/>
        </w:rPr>
      </w:pPr>
      <w:r w:rsidRPr="00337F2F">
        <w:rPr>
          <w:rFonts w:hint="eastAsia"/>
          <w:sz w:val="28"/>
          <w:highlight w:val="yellow"/>
          <w:rtl/>
          <w:lang w:eastAsia="en-US"/>
        </w:rPr>
        <w:lastRenderedPageBreak/>
        <w:t>התביעה</w:t>
      </w:r>
      <w:r w:rsidRPr="00337F2F">
        <w:rPr>
          <w:sz w:val="28"/>
          <w:highlight w:val="yellow"/>
          <w:rtl/>
          <w:lang w:eastAsia="en-US"/>
        </w:rPr>
        <w:t xml:space="preserve"> </w:t>
      </w:r>
      <w:r w:rsidRPr="00337F2F">
        <w:rPr>
          <w:rFonts w:hint="eastAsia"/>
          <w:sz w:val="28"/>
          <w:highlight w:val="yellow"/>
          <w:rtl/>
          <w:lang w:eastAsia="en-US"/>
        </w:rPr>
        <w:t>התיישנה</w:t>
      </w:r>
    </w:p>
    <w:p w14:paraId="7A126D81" w14:textId="77777777" w:rsidR="006F0929" w:rsidRDefault="006F0929" w:rsidP="00337F2F">
      <w:pPr>
        <w:pStyle w:val="2"/>
        <w:rPr>
          <w:rtl/>
          <w:lang w:eastAsia="en-US"/>
        </w:rPr>
      </w:pPr>
      <w:r w:rsidRPr="00337F2F">
        <w:rPr>
          <w:rFonts w:hint="eastAsia"/>
          <w:szCs w:val="24"/>
          <w:highlight w:val="yellow"/>
          <w:rtl/>
          <w:lang w:eastAsia="en-US"/>
        </w:rPr>
        <w:t>התביעה</w:t>
      </w:r>
      <w:r w:rsidRPr="00337F2F">
        <w:rPr>
          <w:szCs w:val="24"/>
          <w:highlight w:val="yellow"/>
          <w:rtl/>
          <w:lang w:eastAsia="en-US"/>
        </w:rPr>
        <w:t xml:space="preserve"> </w:t>
      </w:r>
      <w:r w:rsidRPr="00337F2F">
        <w:rPr>
          <w:rFonts w:hint="eastAsia"/>
          <w:szCs w:val="24"/>
          <w:highlight w:val="yellow"/>
          <w:rtl/>
          <w:lang w:eastAsia="en-US"/>
        </w:rPr>
        <w:t>התיישנה</w:t>
      </w:r>
    </w:p>
    <w:p w14:paraId="44BD58A3" w14:textId="77777777" w:rsidR="006F0929" w:rsidRDefault="006F0929" w:rsidP="00337F2F">
      <w:pPr>
        <w:pStyle w:val="2"/>
        <w:tabs>
          <w:tab w:val="clear" w:pos="566"/>
          <w:tab w:val="left" w:pos="521"/>
        </w:tabs>
        <w:spacing w:after="240"/>
        <w:rPr>
          <w:szCs w:val="24"/>
          <w:rtl/>
          <w:lang w:eastAsia="en-US"/>
        </w:rPr>
      </w:pPr>
    </w:p>
    <w:p w14:paraId="5B6B221B" w14:textId="61C73BD5" w:rsidR="00506C84" w:rsidRPr="00CB1486" w:rsidRDefault="006F0929" w:rsidP="00337F2F">
      <w:pPr>
        <w:pStyle w:val="2"/>
        <w:tabs>
          <w:tab w:val="clear" w:pos="566"/>
          <w:tab w:val="left" w:pos="521"/>
        </w:tabs>
        <w:spacing w:after="240"/>
        <w:rPr>
          <w:szCs w:val="24"/>
          <w:lang w:eastAsia="en-US"/>
        </w:rPr>
      </w:pPr>
      <w:r w:rsidRPr="008B194E">
        <w:rPr>
          <w:rFonts w:hint="cs"/>
          <w:szCs w:val="24"/>
          <w:highlight w:val="yellow"/>
          <w:rtl/>
          <w:lang w:eastAsia="en-US"/>
        </w:rPr>
        <w:t>התביעה התיישנה</w:t>
      </w:r>
    </w:p>
    <w:p w14:paraId="40273C67" w14:textId="77777777" w:rsidR="00B67C81" w:rsidRDefault="00B67C81" w:rsidP="00506C84">
      <w:pPr>
        <w:pStyle w:val="11"/>
        <w:tabs>
          <w:tab w:val="left" w:pos="453"/>
        </w:tabs>
        <w:spacing w:before="0" w:after="240" w:line="360" w:lineRule="auto"/>
        <w:ind w:left="510" w:hanging="425"/>
        <w:rPr>
          <w:i/>
          <w:iCs/>
          <w:sz w:val="24"/>
          <w:rtl/>
        </w:rPr>
      </w:pPr>
    </w:p>
    <w:p w14:paraId="3EDD92B6" w14:textId="77777777" w:rsidR="00B67C81" w:rsidRDefault="00B67C81" w:rsidP="00B67C81">
      <w:pPr>
        <w:pStyle w:val="2"/>
        <w:numPr>
          <w:ilvl w:val="0"/>
          <w:numId w:val="18"/>
        </w:numPr>
        <w:tabs>
          <w:tab w:val="clear" w:pos="566"/>
          <w:tab w:val="left" w:pos="521"/>
        </w:tabs>
        <w:spacing w:after="24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64C9B207" w:rsidR="00721470" w:rsidRPr="00337F2F" w:rsidRDefault="00721470"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להעסיק את העובד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 לאחר ש</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והסכים</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להיות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מועסק</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פי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הוראות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החוזה</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3ED7AE09"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ED08CB">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ED08CB">
        <w:rPr>
          <w:rStyle w:val="emailstyle17"/>
          <w:rFonts w:ascii="Times New Roman" w:hAnsi="Times New Roman" w:cs="David" w:hint="eastAsia"/>
          <w:color w:val="auto"/>
          <w:rtl/>
        </w:rPr>
        <w:t>התובע</w:t>
      </w:r>
      <w:r w:rsidRPr="00ED08CB">
        <w:rPr>
          <w:rStyle w:val="emailstyle17"/>
          <w:rFonts w:ascii="Times New Roman" w:hAnsi="Times New Roman" w:cs="David"/>
          <w:color w:val="auto"/>
          <w:rtl/>
        </w:rPr>
        <w:t xml:space="preserve"> לא ויתר על זכויות אחרות המגיעות ושיגיעו לעובדי המדינה.</w:t>
      </w:r>
    </w:p>
    <w:p w14:paraId="733C776B" w14:textId="77777777" w:rsidR="000A76F3" w:rsidRDefault="000A76F3" w:rsidP="000A76F3">
      <w:pPr>
        <w:pStyle w:val="11"/>
        <w:spacing w:before="0" w:after="240" w:line="360" w:lineRule="auto"/>
        <w:ind w:left="1160" w:firstLine="0"/>
        <w:rPr>
          <w:rStyle w:val="emailstyle17"/>
          <w:rFonts w:ascii="Times New Roman" w:hAnsi="Times New Roman" w:cs="David"/>
          <w:color w:val="auto"/>
          <w:rtl/>
        </w:rPr>
      </w:pPr>
      <w:r>
        <w:rPr>
          <w:rStyle w:val="emailstyle17"/>
          <w:rFonts w:ascii="Times New Roman" w:hAnsi="Times New Roman" w:cs="David" w:hint="cs"/>
          <w:color w:val="auto"/>
          <w:rtl/>
        </w:rPr>
        <w:t>ראו</w:t>
      </w:r>
      <w:r w:rsidRPr="00CB1486">
        <w:rPr>
          <w:rStyle w:val="emailstyle17"/>
          <w:rFonts w:ascii="Times New Roman" w:hAnsi="Times New Roman" w:cs="David" w:hint="cs"/>
          <w:color w:val="auto"/>
          <w:rtl/>
        </w:rPr>
        <w:t xml:space="preserve"> סעיף 12(ה) </w:t>
      </w:r>
      <w:r>
        <w:rPr>
          <w:rStyle w:val="emailstyle17"/>
          <w:rFonts w:ascii="Times New Roman" w:hAnsi="Times New Roman" w:cs="David" w:hint="cs"/>
          <w:color w:val="auto"/>
          <w:rtl/>
        </w:rPr>
        <w:t xml:space="preserve">להסכם </w:t>
      </w:r>
      <w:r w:rsidRPr="00CB1486">
        <w:rPr>
          <w:rStyle w:val="emailstyle17"/>
          <w:rFonts w:ascii="Times New Roman" w:hAnsi="Times New Roman" w:cs="David" w:hint="cs"/>
          <w:color w:val="auto"/>
          <w:rtl/>
        </w:rPr>
        <w:t>המציין במפורש "</w:t>
      </w:r>
      <w:r w:rsidRPr="00CB1486">
        <w:rPr>
          <w:rStyle w:val="emailstyle17"/>
          <w:rFonts w:ascii="Times New Roman" w:hAnsi="Times New Roman" w:cs="David" w:hint="cs"/>
          <w:i/>
          <w:iCs/>
          <w:color w:val="auto"/>
          <w:rtl/>
        </w:rPr>
        <w:t>למען הסר ספק</w:t>
      </w:r>
      <w:r w:rsidRPr="00CB1486">
        <w:rPr>
          <w:rStyle w:val="emailstyle17"/>
          <w:rFonts w:ascii="Times New Roman" w:hAnsi="Times New Roman" w:cs="David" w:hint="cs"/>
          <w:color w:val="auto"/>
          <w:rtl/>
        </w:rPr>
        <w:t xml:space="preserve">", כי </w:t>
      </w:r>
      <w:r w:rsidRPr="00497575">
        <w:rPr>
          <w:rStyle w:val="emailstyle17"/>
          <w:rFonts w:ascii="Times New Roman" w:hAnsi="Times New Roman" w:cs="David" w:hint="cs"/>
          <w:b/>
          <w:bCs/>
          <w:color w:val="auto"/>
          <w:rtl/>
        </w:rPr>
        <w:t>על אף שחוק הגימלאות לא חל (סעיף 11 בחוזה) התובע יהיה זכאי ל"</w:t>
      </w:r>
      <w:r w:rsidRPr="00497575">
        <w:rPr>
          <w:rStyle w:val="emailstyle17"/>
          <w:rFonts w:ascii="Times New Roman" w:hAnsi="Times New Roman" w:cs="David" w:hint="cs"/>
          <w:b/>
          <w:bCs/>
          <w:i/>
          <w:iCs/>
          <w:color w:val="auto"/>
          <w:rtl/>
        </w:rPr>
        <w:t xml:space="preserve">כל </w:t>
      </w:r>
      <w:r w:rsidRPr="00936790">
        <w:rPr>
          <w:rStyle w:val="emailstyle17"/>
          <w:rFonts w:ascii="Times New Roman" w:hAnsi="Times New Roman" w:cs="David" w:hint="cs"/>
          <w:b/>
          <w:bCs/>
          <w:i/>
          <w:iCs/>
          <w:color w:val="auto"/>
          <w:u w:val="single"/>
          <w:rtl/>
        </w:rPr>
        <w:t>הזכויות</w:t>
      </w:r>
      <w:r w:rsidRPr="00497575">
        <w:rPr>
          <w:rStyle w:val="emailstyle17"/>
          <w:rFonts w:ascii="Times New Roman" w:hAnsi="Times New Roman" w:cs="David" w:hint="cs"/>
          <w:b/>
          <w:bCs/>
          <w:i/>
          <w:iCs/>
          <w:color w:val="auto"/>
          <w:rtl/>
        </w:rPr>
        <w:t xml:space="preserve"> על פי חוק הגימלאות</w:t>
      </w:r>
      <w:r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w:t>
      </w:r>
      <w:r w:rsidRPr="00CB1486">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51533C57" w:rsidR="000A76F3" w:rsidRPr="00337F2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tl/>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 xml:space="preserve">פירוש החוזה והוראותיו צריך להיעשות על רק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 גם לאחר תחילת עבודתו בחוזה בכירים.</w:t>
      </w:r>
    </w:p>
    <w:p w14:paraId="548D4D58" w14:textId="74EA661E" w:rsidR="00ED08CB" w:rsidRDefault="00D8537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שיטת חישוב הפנסיות המגיעות לתובע</w:t>
      </w:r>
    </w:p>
    <w:p w14:paraId="1A47823B" w14:textId="70EF8BCF" w:rsidR="00AA1069" w:rsidRPr="00337F2F" w:rsidRDefault="00653911"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להלן נפרט את שיעורי הפנסיות להן זכאי התובע. נקדים ונציין כי התובע זכאי לפנסיה נפרדת ומלאה עבור כל תקופת העסקה (לפי כתב מינוי ולפי חוזה בכירים) בנפרד.</w:t>
      </w:r>
    </w:p>
    <w:p w14:paraId="0B063AA8" w14:textId="75CD4330" w:rsidR="00C1588C" w:rsidRP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tl/>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DDBD9CD" w14:textId="792A0DBB" w:rsidR="00DF090D" w:rsidRDefault="00C1588C" w:rsidP="00337F2F">
      <w:pPr>
        <w:pStyle w:val="11"/>
        <w:tabs>
          <w:tab w:val="left" w:pos="566"/>
        </w:tabs>
        <w:spacing w:before="0" w:after="240" w:line="360" w:lineRule="auto"/>
        <w:ind w:left="170" w:firstLine="0"/>
        <w:rPr>
          <w:rStyle w:val="emailstyle17"/>
          <w:rFonts w:cs="David"/>
          <w:color w:val="auto"/>
          <w:sz w:val="22"/>
          <w:rtl/>
        </w:rPr>
      </w:pPr>
      <w:r>
        <w:rPr>
          <w:rStyle w:val="emailstyle17"/>
          <w:rFonts w:cs="David" w:hint="cs"/>
          <w:color w:val="auto"/>
          <w:sz w:val="22"/>
          <w:rtl/>
        </w:rPr>
        <w:t>כפי שנפרט להלן, הוראות החוזה קובעות כי שתי התקופות</w:t>
      </w:r>
      <w:r w:rsidR="00A33BBF">
        <w:rPr>
          <w:rStyle w:val="emailstyle17"/>
          <w:rFonts w:cs="David" w:hint="cs"/>
          <w:color w:val="auto"/>
          <w:sz w:val="22"/>
          <w:rtl/>
        </w:rPr>
        <w:t xml:space="preserve"> שעבד התובע בשירות המדינה (לפי כתב מינוי ובחוזה בכירים) הן תקופות נפרדות לצורך חישוב הפנסיות </w:t>
      </w:r>
      <w:r>
        <w:rPr>
          <w:rStyle w:val="emailstyle17"/>
          <w:rFonts w:cs="David" w:hint="cs"/>
          <w:color w:val="auto"/>
          <w:sz w:val="22"/>
          <w:rtl/>
        </w:rPr>
        <w:t xml:space="preserve">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p>
    <w:p w14:paraId="2D8798A6" w14:textId="7499D783" w:rsidR="00DF090D"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(להלן </w:t>
      </w:r>
      <w:r w:rsidR="00C1588C" w:rsidRPr="007C51AF">
        <w:rPr>
          <w:rStyle w:val="emailstyle17"/>
          <w:rFonts w:cs="David"/>
          <w:b/>
          <w:bCs/>
          <w:i/>
          <w:iCs/>
          <w:color w:val="auto"/>
          <w:sz w:val="22"/>
          <w:rtl/>
        </w:rPr>
        <w:t>–</w:t>
      </w:r>
      <w:r w:rsidR="00C1588C" w:rsidRPr="007C51AF">
        <w:rPr>
          <w:rStyle w:val="emailstyle17"/>
          <w:rFonts w:cs="David" w:hint="cs"/>
          <w:b/>
          <w:bCs/>
          <w:i/>
          <w:iCs/>
          <w:color w:val="auto"/>
          <w:sz w:val="22"/>
          <w:rtl/>
        </w:rPr>
        <w:t xml:space="preserve"> תקופת השירות הכוללת) לעניין הזכות לגימלאות ..</w:t>
      </w:r>
      <w:r w:rsidR="00C1588C">
        <w:rPr>
          <w:rStyle w:val="emailstyle17"/>
          <w:rFonts w:cs="David" w:hint="cs"/>
          <w:color w:val="auto"/>
          <w:sz w:val="22"/>
          <w:rtl/>
        </w:rPr>
        <w:t>", בכפוף לתנאים שקבע חוזה הבכירים.</w:t>
      </w:r>
    </w:p>
    <w:p w14:paraId="336737D7" w14:textId="3F721622" w:rsidR="00ED08CB"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בהתאם, </w:t>
      </w:r>
      <w:r w:rsidR="00DF090D">
        <w:rPr>
          <w:rStyle w:val="emailstyle17"/>
          <w:rFonts w:cs="David" w:hint="cs"/>
          <w:color w:val="auto"/>
          <w:sz w:val="22"/>
          <w:rtl/>
        </w:rPr>
        <w:t xml:space="preserve">ועל פי לשון החוזה, </w:t>
      </w:r>
      <w:r>
        <w:rPr>
          <w:rStyle w:val="emailstyle17"/>
          <w:rFonts w:cs="David" w:hint="cs"/>
          <w:color w:val="auto"/>
          <w:sz w:val="22"/>
          <w:rtl/>
        </w:rPr>
        <w:t xml:space="preserve">זכאי התובע לפנסיה תקציבית בגין תקופת השירות בחוזה הבכירים </w:t>
      </w:r>
      <w:r w:rsidRPr="00337F2F">
        <w:rPr>
          <w:rStyle w:val="emailstyle17"/>
          <w:rFonts w:cs="David" w:hint="eastAsia"/>
          <w:b/>
          <w:bCs/>
          <w:color w:val="auto"/>
          <w:sz w:val="22"/>
          <w:u w:val="single"/>
          <w:rtl/>
        </w:rPr>
        <w:t>בנוסף</w:t>
      </w:r>
      <w:r>
        <w:rPr>
          <w:rStyle w:val="emailstyle17"/>
          <w:rFonts w:cs="David" w:hint="cs"/>
          <w:b/>
          <w:bCs/>
          <w:color w:val="auto"/>
          <w:sz w:val="22"/>
          <w:rtl/>
        </w:rPr>
        <w:t xml:space="preserve"> </w:t>
      </w:r>
      <w:r>
        <w:rPr>
          <w:rStyle w:val="emailstyle17"/>
          <w:rFonts w:cs="David" w:hint="cs"/>
          <w:color w:val="auto"/>
          <w:sz w:val="22"/>
          <w:rtl/>
        </w:rPr>
        <w:t xml:space="preserve">לפנסיה התקציבית לה הוא זכאי בגין תקופת השירות לפי כתב מינוי (דירוג </w:t>
      </w:r>
      <w:r>
        <w:rPr>
          <w:rStyle w:val="emailstyle17"/>
          <w:rFonts w:cs="David"/>
          <w:color w:val="auto"/>
          <w:sz w:val="22"/>
          <w:rtl/>
        </w:rPr>
        <w:t>–</w:t>
      </w:r>
      <w:r>
        <w:rPr>
          <w:rStyle w:val="emailstyle17"/>
          <w:rFonts w:cs="David" w:hint="cs"/>
          <w:color w:val="auto"/>
          <w:sz w:val="22"/>
          <w:rtl/>
        </w:rPr>
        <w:t xml:space="preserve"> דרגה)</w:t>
      </w:r>
      <w:r w:rsidR="00DF1723">
        <w:rPr>
          <w:rStyle w:val="emailstyle17"/>
          <w:rFonts w:cs="David" w:hint="cs"/>
          <w:color w:val="auto"/>
          <w:sz w:val="22"/>
          <w:rtl/>
        </w:rPr>
        <w:t xml:space="preserve">, </w:t>
      </w:r>
      <w:r w:rsidR="00DF1723">
        <w:rPr>
          <w:rStyle w:val="emailstyle17"/>
          <w:rFonts w:cs="David" w:hint="cs"/>
          <w:b/>
          <w:bCs/>
          <w:color w:val="auto"/>
          <w:sz w:val="22"/>
          <w:rtl/>
        </w:rPr>
        <w:t>ובנפרד ממנה</w:t>
      </w:r>
      <w:r>
        <w:rPr>
          <w:rStyle w:val="emailstyle17"/>
          <w:rFonts w:cs="David" w:hint="cs"/>
          <w:color w:val="auto"/>
          <w:sz w:val="22"/>
          <w:rtl/>
        </w:rPr>
        <w:t>.</w:t>
      </w:r>
    </w:p>
    <w:p w14:paraId="0067BB5A" w14:textId="0D1415AB" w:rsidR="00DF090D" w:rsidRPr="00C1588C" w:rsidRDefault="008D785F"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12א.1. </w:t>
      </w:r>
      <w:r w:rsidRPr="00337F2F">
        <w:rPr>
          <w:rStyle w:val="emailstyle17"/>
          <w:rFonts w:cs="David" w:hint="eastAsia"/>
          <w:color w:val="auto"/>
          <w:sz w:val="22"/>
          <w:rtl/>
        </w:rPr>
        <w:t>לחוזה</w:t>
      </w:r>
      <w:r w:rsidRPr="00337F2F">
        <w:rPr>
          <w:rStyle w:val="emailstyle17"/>
          <w:rFonts w:cs="David"/>
          <w:color w:val="auto"/>
          <w:sz w:val="22"/>
          <w:rtl/>
        </w:rPr>
        <w:t xml:space="preserve"> </w:t>
      </w:r>
      <w:r w:rsidRPr="00337F2F">
        <w:rPr>
          <w:rStyle w:val="emailstyle17"/>
          <w:rFonts w:cs="David" w:hint="eastAsia"/>
          <w:color w:val="auto"/>
          <w:sz w:val="22"/>
          <w:rtl/>
        </w:rPr>
        <w:t>הבכירים</w:t>
      </w:r>
      <w:r w:rsidRPr="00337F2F">
        <w:rPr>
          <w:rStyle w:val="emailstyle17"/>
          <w:rFonts w:cs="David"/>
          <w:color w:val="auto"/>
          <w:sz w:val="22"/>
          <w:rtl/>
        </w:rPr>
        <w:t xml:space="preserve"> </w:t>
      </w:r>
      <w:r w:rsidR="00C1588C" w:rsidRPr="00337F2F">
        <w:rPr>
          <w:rStyle w:val="emailstyle17"/>
          <w:rFonts w:cs="David" w:hint="eastAsia"/>
          <w:color w:val="auto"/>
          <w:sz w:val="22"/>
          <w:rtl/>
        </w:rPr>
        <w:t>מוסי</w:t>
      </w:r>
      <w:r w:rsidR="00C1588C" w:rsidRPr="00C1588C">
        <w:rPr>
          <w:rStyle w:val="emailstyle17"/>
          <w:rFonts w:cs="David" w:hint="eastAsia"/>
          <w:color w:val="auto"/>
          <w:sz w:val="22"/>
          <w:rtl/>
        </w:rPr>
        <w:t>ף</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וקובע</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כדלקמן</w:t>
      </w:r>
      <w:r w:rsidR="00C1588C" w:rsidRPr="00C1588C">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0118C472" w:rsidR="008D785F"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p>
    <w:p w14:paraId="4CF2C727" w14:textId="2EE60FF2" w:rsidR="00ED08CB" w:rsidRPr="00337F2F"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5AEF0351" w14:textId="600234B9" w:rsidR="00ED08CB" w:rsidRDefault="00ED08CB" w:rsidP="00BB1ACC">
      <w:pPr>
        <w:pStyle w:val="11"/>
        <w:spacing w:before="0" w:after="240" w:line="360" w:lineRule="auto"/>
        <w:ind w:left="1250" w:firstLine="0"/>
      </w:pPr>
      <w:r w:rsidRPr="000524FA">
        <w:rPr>
          <w:rFonts w:hint="cs"/>
          <w:rtl/>
        </w:rPr>
        <w:t>כלומר, עבור כל שנת עבודה של התובע בחוזה בכירים (</w:t>
      </w:r>
      <w:r w:rsidR="008D785F">
        <w:rPr>
          <w:rFonts w:hint="cs"/>
          <w:rtl/>
        </w:rPr>
        <w:t xml:space="preserve">בחוזה - </w:t>
      </w:r>
      <w:r w:rsidRPr="000524FA">
        <w:rPr>
          <w:rFonts w:hint="cs"/>
          <w:rtl/>
        </w:rPr>
        <w:t>"</w:t>
      </w:r>
      <w:r w:rsidRPr="000524FA">
        <w:rPr>
          <w:rFonts w:hint="cs"/>
          <w:b/>
          <w:bCs/>
          <w:rtl/>
        </w:rPr>
        <w:t>תקופת עבודתו בחוזה מיוחד זה</w:t>
      </w:r>
      <w:r w:rsidRPr="000524FA">
        <w:rPr>
          <w:rFonts w:hint="cs"/>
          <w:rtl/>
        </w:rPr>
        <w:t>")</w:t>
      </w:r>
      <w:r>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 לעיל</w:t>
      </w:r>
      <w:r w:rsidRPr="000524FA">
        <w:rPr>
          <w:rFonts w:hint="cs"/>
          <w:rtl/>
        </w:rPr>
        <w:t xml:space="preserve">"). </w:t>
      </w:r>
    </w:p>
    <w:p w14:paraId="47D8283F" w14:textId="5A40FA3A" w:rsidR="00ED08CB" w:rsidRPr="00337F2F" w:rsidRDefault="00C1588C" w:rsidP="00337F2F">
      <w:pPr>
        <w:pStyle w:val="11"/>
        <w:numPr>
          <w:ilvl w:val="1"/>
          <w:numId w:val="14"/>
        </w:numPr>
        <w:tabs>
          <w:tab w:val="clear" w:pos="792"/>
          <w:tab w:val="left" w:pos="1250"/>
        </w:tabs>
        <w:spacing w:before="0" w:after="240" w:line="360" w:lineRule="auto"/>
        <w:ind w:left="1250" w:right="0" w:hanging="720"/>
        <w:rPr>
          <w:rFonts w:ascii="Arial" w:hAnsi="Arial"/>
          <w:sz w:val="22"/>
          <w:u w:val="single"/>
          <w:rtl/>
        </w:rPr>
      </w:pPr>
      <w:r>
        <w:rPr>
          <w:rFonts w:hint="cs"/>
          <w:rtl/>
        </w:rPr>
        <w:t xml:space="preserve">התובע יטען כי </w:t>
      </w:r>
      <w:r w:rsidRPr="000524FA">
        <w:rPr>
          <w:rFonts w:hint="cs"/>
          <w:rtl/>
        </w:rPr>
        <w:t>כל פרשנות אחרת</w:t>
      </w:r>
      <w:r>
        <w:rPr>
          <w:rFonts w:hint="cs"/>
          <w:rtl/>
        </w:rPr>
        <w:t>, מלבד הפרשנות לפיה יש לצרף את שתי התקופות,</w:t>
      </w:r>
      <w:r w:rsidRPr="000524FA">
        <w:rPr>
          <w:rFonts w:hint="cs"/>
          <w:rtl/>
        </w:rPr>
        <w:t xml:space="preserve"> היא פרשנות מאולצת, החוטאת ללשונו המפורשת של חוזה הבכירים.</w:t>
      </w:r>
    </w:p>
    <w:p w14:paraId="34953AE7" w14:textId="3EDBB45C" w:rsidR="00C1588C" w:rsidRDefault="00C1588C" w:rsidP="00337F2F">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הגימלה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05935228" w:rsidR="00C1588C" w:rsidRPr="00337F2F"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lastRenderedPageBreak/>
        <w:t>מבלי</w:t>
      </w:r>
      <w:r w:rsidRPr="00337F2F">
        <w:rPr>
          <w:rStyle w:val="emailstyle17"/>
          <w:rFonts w:cs="David"/>
          <w:color w:val="auto"/>
          <w:sz w:val="22"/>
          <w:rtl/>
        </w:rPr>
        <w:t xml:space="preserve"> לגרוע מהטענה כי לשונו המפורשת של חוזה הבכירים קובעת כי יש לצרף את שתי התקופות, </w:t>
      </w:r>
      <w:r w:rsidRPr="00337F2F">
        <w:rPr>
          <w:rStyle w:val="emailstyle17"/>
          <w:rFonts w:cs="David" w:hint="eastAsia"/>
          <w:color w:val="auto"/>
          <w:sz w:val="22"/>
          <w:rtl/>
        </w:rPr>
        <w:t>הרי</w:t>
      </w:r>
      <w:r w:rsidRPr="00337F2F">
        <w:rPr>
          <w:rStyle w:val="emailstyle17"/>
          <w:rFonts w:cs="David"/>
          <w:color w:val="auto"/>
          <w:sz w:val="22"/>
          <w:rtl/>
        </w:rPr>
        <w:t xml:space="preserve"> </w:t>
      </w:r>
      <w:r w:rsidRPr="00337F2F">
        <w:rPr>
          <w:rStyle w:val="emailstyle17"/>
          <w:rFonts w:cs="David" w:hint="eastAsia"/>
          <w:color w:val="auto"/>
          <w:sz w:val="22"/>
          <w:rtl/>
        </w:rPr>
        <w:t>שהנתבעת</w:t>
      </w:r>
      <w:r w:rsidRPr="00337F2F">
        <w:rPr>
          <w:rStyle w:val="emailstyle17"/>
          <w:rFonts w:cs="David"/>
          <w:color w:val="auto"/>
          <w:sz w:val="22"/>
          <w:rtl/>
        </w:rPr>
        <w:t xml:space="preserve"> </w:t>
      </w:r>
      <w:r w:rsidRPr="00337F2F">
        <w:rPr>
          <w:rStyle w:val="emailstyle17"/>
          <w:rFonts w:cs="David" w:hint="eastAsia"/>
          <w:color w:val="auto"/>
          <w:sz w:val="22"/>
          <w:rtl/>
        </w:rPr>
        <w:t>עצמה</w:t>
      </w:r>
      <w:r w:rsidRPr="00337F2F">
        <w:rPr>
          <w:rStyle w:val="emailstyle17"/>
          <w:rFonts w:cs="David"/>
          <w:color w:val="auto"/>
          <w:sz w:val="22"/>
          <w:rtl/>
        </w:rPr>
        <w:t xml:space="preserve"> </w:t>
      </w:r>
      <w:r w:rsidRPr="00337F2F">
        <w:rPr>
          <w:rStyle w:val="emailstyle17"/>
          <w:rFonts w:cs="David" w:hint="eastAsia"/>
          <w:color w:val="auto"/>
          <w:sz w:val="22"/>
          <w:rtl/>
        </w:rPr>
        <w:t>מתייחסת</w:t>
      </w:r>
      <w:r w:rsidRPr="00337F2F">
        <w:rPr>
          <w:rStyle w:val="emailstyle17"/>
          <w:rFonts w:cs="David"/>
          <w:color w:val="auto"/>
          <w:sz w:val="22"/>
          <w:rtl/>
        </w:rPr>
        <w:t xml:space="preserve"> </w:t>
      </w:r>
      <w:r w:rsidRPr="00337F2F">
        <w:rPr>
          <w:rStyle w:val="emailstyle17"/>
          <w:rFonts w:cs="David" w:hint="eastAsia"/>
          <w:color w:val="auto"/>
          <w:sz w:val="22"/>
          <w:rtl/>
        </w:rPr>
        <w:t>לשתי</w:t>
      </w:r>
      <w:r w:rsidRPr="00337F2F">
        <w:rPr>
          <w:rStyle w:val="emailstyle17"/>
          <w:rFonts w:cs="David"/>
          <w:color w:val="auto"/>
          <w:sz w:val="22"/>
          <w:rtl/>
        </w:rPr>
        <w:t xml:space="preserve"> </w:t>
      </w:r>
      <w:r w:rsidRPr="00337F2F">
        <w:rPr>
          <w:rStyle w:val="emailstyle17"/>
          <w:rFonts w:cs="David" w:hint="eastAsia"/>
          <w:color w:val="auto"/>
          <w:sz w:val="22"/>
          <w:rtl/>
        </w:rPr>
        <w:t>התקופות</w:t>
      </w:r>
      <w:r w:rsidRPr="00337F2F">
        <w:rPr>
          <w:rStyle w:val="emailstyle17"/>
          <w:rFonts w:cs="David"/>
          <w:color w:val="auto"/>
          <w:sz w:val="22"/>
          <w:rtl/>
        </w:rPr>
        <w:t xml:space="preserve"> </w:t>
      </w:r>
      <w:r w:rsidRPr="00337F2F">
        <w:rPr>
          <w:rStyle w:val="emailstyle17"/>
          <w:rFonts w:cs="David" w:hint="eastAsia"/>
          <w:color w:val="auto"/>
          <w:sz w:val="22"/>
          <w:rtl/>
        </w:rPr>
        <w:t>בנפרד</w:t>
      </w:r>
      <w:r w:rsidRPr="00337F2F">
        <w:rPr>
          <w:rStyle w:val="emailstyle17"/>
          <w:rFonts w:cs="David"/>
          <w:color w:val="auto"/>
          <w:sz w:val="22"/>
          <w:rtl/>
        </w:rPr>
        <w:t>.</w:t>
      </w:r>
    </w:p>
    <w:p w14:paraId="015A7050" w14:textId="73B7B42F" w:rsidR="00C1588C"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כך</w:t>
      </w:r>
      <w:r w:rsidRPr="00337F2F">
        <w:rPr>
          <w:rStyle w:val="emailstyle17"/>
          <w:rFonts w:cs="David"/>
          <w:color w:val="auto"/>
          <w:sz w:val="22"/>
          <w:rtl/>
        </w:rPr>
        <w:t xml:space="preserve">, בתלוש </w:t>
      </w:r>
      <w:r w:rsidRPr="00337F2F">
        <w:rPr>
          <w:rStyle w:val="emailstyle17"/>
          <w:rFonts w:cs="David" w:hint="eastAsia"/>
          <w:color w:val="auto"/>
          <w:sz w:val="22"/>
          <w:rtl/>
        </w:rPr>
        <w:t>הגימלה</w:t>
      </w:r>
      <w:r w:rsidRPr="00337F2F">
        <w:rPr>
          <w:rStyle w:val="emailstyle17"/>
          <w:rFonts w:cs="David"/>
          <w:color w:val="auto"/>
          <w:sz w:val="22"/>
          <w:rtl/>
        </w:rPr>
        <w:t xml:space="preserve"> שמנפיקה הנתבעת לתובע, מפורטת הפנסיה בגין כל תקופה בשורה נפרדת. חלוקה זאת הגיונית לא רק בשל לשונו המפורשת של חוזה הבכירים, אלא גם מאחר </w:t>
      </w:r>
      <w:r>
        <w:rPr>
          <w:rStyle w:val="emailstyle17"/>
          <w:rFonts w:cs="David" w:hint="cs"/>
          <w:color w:val="auto"/>
          <w:sz w:val="22"/>
          <w:rtl/>
        </w:rPr>
        <w:t>שכל פנסיה משולמת לפי תקנה תקציבית שונה.</w:t>
      </w:r>
    </w:p>
    <w:p w14:paraId="6F5BACD9" w14:textId="17E8E666" w:rsidR="00BA4273" w:rsidRDefault="00BA4273" w:rsidP="00337F2F">
      <w:pPr>
        <w:pStyle w:val="11"/>
        <w:tabs>
          <w:tab w:val="left" w:pos="1250"/>
        </w:tabs>
        <w:spacing w:before="0" w:after="240" w:line="360" w:lineRule="auto"/>
        <w:ind w:left="1250" w:right="360" w:firstLine="0"/>
        <w:rPr>
          <w:rtl/>
        </w:rPr>
      </w:pPr>
    </w:p>
    <w:p w14:paraId="20CF58C4" w14:textId="77777777" w:rsidR="00BA4273" w:rsidRPr="00337F2F" w:rsidRDefault="00BA4273" w:rsidP="00337F2F">
      <w:pPr>
        <w:pStyle w:val="11"/>
        <w:tabs>
          <w:tab w:val="left" w:pos="1250"/>
        </w:tabs>
        <w:spacing w:before="0" w:after="240" w:line="360" w:lineRule="auto"/>
        <w:ind w:left="1250" w:right="360" w:firstLine="0"/>
        <w:rPr>
          <w:rStyle w:val="emailstyle17"/>
          <w:rFonts w:cs="David"/>
          <w:color w:val="auto"/>
          <w:sz w:val="22"/>
        </w:rPr>
      </w:pPr>
    </w:p>
    <w:p w14:paraId="45EE2017" w14:textId="429A6E6A" w:rsidR="00AA1069" w:rsidRDefault="00AA1069" w:rsidP="00721470">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428EB3CC" w:rsidR="000A76F3" w:rsidRPr="00936790" w:rsidRDefault="000A76F3"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 xml:space="preserve">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ולמעצר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3273C0FF" w:rsidR="00AA1069" w:rsidRDefault="00AA1069" w:rsidP="00337F2F">
      <w:pPr>
        <w:pStyle w:val="11"/>
        <w:tabs>
          <w:tab w:val="left" w:pos="620"/>
        </w:tabs>
        <w:spacing w:before="0" w:after="240" w:line="360" w:lineRule="auto"/>
        <w:ind w:left="620" w:firstLine="0"/>
        <w:rPr>
          <w:b/>
          <w:bCs/>
          <w:rtl/>
        </w:rPr>
      </w:pPr>
      <w:r>
        <w:rPr>
          <w:rFonts w:hint="cs"/>
          <w:rtl/>
        </w:rPr>
        <w:t>כלומר, לפי חוזה הבכירים עליו חתם התובע, עדכון המשכורת יכול להיעשות באחת מהחלופ</w:t>
      </w:r>
      <w:r w:rsidR="00BA4273">
        <w:rPr>
          <w:rFonts w:hint="cs"/>
          <w:rtl/>
        </w:rPr>
        <w:t>ות, לפי הגבוהה מביניהן</w:t>
      </w:r>
      <w:r>
        <w:rPr>
          <w:rFonts w:hint="cs"/>
          <w:rtl/>
        </w:rPr>
        <w:t xml:space="preserve">. </w:t>
      </w:r>
    </w:p>
    <w:p w14:paraId="33415339" w14:textId="77777777" w:rsidR="00BA4273" w:rsidRDefault="00BA4273" w:rsidP="00337F2F">
      <w:pPr>
        <w:pStyle w:val="11"/>
        <w:numPr>
          <w:ilvl w:val="0"/>
          <w:numId w:val="14"/>
        </w:numPr>
        <w:tabs>
          <w:tab w:val="left" w:pos="566"/>
        </w:tabs>
        <w:spacing w:before="0" w:after="240" w:line="360" w:lineRule="auto"/>
        <w:ind w:left="566" w:right="0" w:hanging="425"/>
        <w:rPr>
          <w:rtl/>
        </w:rPr>
      </w:pPr>
      <w:commentRangeStart w:id="1118"/>
      <w:r>
        <w:rPr>
          <w:rFonts w:hint="cs"/>
          <w:rtl/>
        </w:rPr>
        <w:t>התובע</w:t>
      </w:r>
      <w:commentRangeEnd w:id="1118"/>
      <w:r w:rsidRPr="00337F2F">
        <w:rPr>
          <w:rtl/>
        </w:rPr>
        <w:commentReference w:id="1118"/>
      </w:r>
      <w:r>
        <w:rPr>
          <w:rFonts w:hint="cs"/>
          <w:rtl/>
        </w:rPr>
        <w:t xml:space="preserve"> יטען כי במועד בו חתם על החוזה היה נהוג סולם דרגות המח"ר, כאשר שתי הדרגות הגבוהות בסולם המח"ר היו 12 </w:t>
      </w:r>
      <w:r>
        <w:rPr>
          <w:rtl/>
        </w:rPr>
        <w:t>–</w:t>
      </w:r>
      <w:r>
        <w:rPr>
          <w:rFonts w:hint="cs"/>
          <w:rtl/>
        </w:rPr>
        <w:t xml:space="preserve"> 13, </w:t>
      </w:r>
      <w:r w:rsidRPr="00337F2F">
        <w:rPr>
          <w:rFonts w:hint="cs"/>
          <w:b/>
          <w:bCs/>
          <w:rtl/>
        </w:rPr>
        <w:t xml:space="preserve">והדרגות שהחליפו אותן בסולם החדש של העובדים האקדמאיים בשירות המדינה, הן דרגות 45 </w:t>
      </w:r>
      <w:r w:rsidRPr="00337F2F">
        <w:rPr>
          <w:b/>
          <w:bCs/>
          <w:rtl/>
        </w:rPr>
        <w:t>–</w:t>
      </w:r>
      <w:r w:rsidRPr="00337F2F">
        <w:rPr>
          <w:rFonts w:hint="cs"/>
          <w:b/>
          <w:bCs/>
          <w:rtl/>
        </w:rPr>
        <w:t xml:space="preserve"> 46.</w:t>
      </w:r>
      <w:r>
        <w:rPr>
          <w:rFonts w:hint="cs"/>
          <w:rtl/>
        </w:rPr>
        <w:t xml:space="preserve"> סולם הדרגות השתנה בשנת 1994 (ארבע שנים לאחר שהתובע חתם על חוזה בכירים)</w:t>
      </w:r>
    </w:p>
    <w:p w14:paraId="6C228B18" w14:textId="4B14A123" w:rsidR="00BA4273" w:rsidRDefault="00BA4273" w:rsidP="00337F2F">
      <w:pPr>
        <w:pStyle w:val="11"/>
        <w:tabs>
          <w:tab w:val="left" w:pos="566"/>
        </w:tabs>
        <w:spacing w:before="0" w:after="240" w:line="360" w:lineRule="auto"/>
        <w:ind w:left="566" w:firstLine="0"/>
        <w:rPr>
          <w:rtl/>
        </w:rPr>
      </w:pPr>
      <w:r>
        <w:rPr>
          <w:rFonts w:hint="cs"/>
          <w:rtl/>
        </w:rPr>
        <w:t xml:space="preserve">כפי שניתן לראות בחוזה העבודה, הדרגה בה שהה התובע היתה דרגה 12, המקבילה לדרגה 45 כיום. לו היה נשאר התובע בסולם הדרגות, הוא היה מועבר לדרגה 45 בדירוג העובדים האקדמיים, וקרוב לוודאי </w:t>
      </w:r>
      <w:r>
        <w:rPr>
          <w:rtl/>
        </w:rPr>
        <w:t>–</w:t>
      </w:r>
      <w:r>
        <w:rPr>
          <w:rFonts w:hint="cs"/>
          <w:rtl/>
        </w:rPr>
        <w:t xml:space="preserve"> היה מתקדם לדרגה 13 ומועבר לדרגה 46.</w:t>
      </w:r>
    </w:p>
    <w:p w14:paraId="043F0C50" w14:textId="12E3B479" w:rsidR="00BA4273" w:rsidRDefault="00BA4273" w:rsidP="00337F2F">
      <w:pPr>
        <w:pStyle w:val="11"/>
        <w:numPr>
          <w:ilvl w:val="0"/>
          <w:numId w:val="14"/>
        </w:numPr>
        <w:tabs>
          <w:tab w:val="left" w:pos="566"/>
        </w:tabs>
        <w:spacing w:before="0" w:after="240" w:line="360" w:lineRule="auto"/>
        <w:ind w:left="566" w:right="0" w:hanging="425"/>
      </w:pPr>
      <w:r>
        <w:rPr>
          <w:rFonts w:hint="cs"/>
          <w:rtl/>
        </w:rPr>
        <w:t xml:space="preserve">דברים אלה עולים בקנה אחד עם עמדת הנציבות, אותה הציג </w:t>
      </w:r>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r w:rsidRPr="00AF3B10">
        <w:rPr>
          <w:rtl/>
        </w:rPr>
        <w:t>פרלשטיין</w:t>
      </w:r>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וכך הוא כתב, בין היתר: </w:t>
      </w:r>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77777777" w:rsidR="00BA4273" w:rsidRDefault="00BA4273" w:rsidP="00337F2F">
      <w:pPr>
        <w:pStyle w:val="11"/>
        <w:tabs>
          <w:tab w:val="left" w:pos="566"/>
        </w:tabs>
        <w:spacing w:before="0" w:after="240" w:line="360" w:lineRule="auto"/>
        <w:ind w:left="566" w:firstLine="0"/>
        <w:rPr>
          <w:rtl/>
        </w:rPr>
      </w:pPr>
      <w:r>
        <w:rPr>
          <w:rFonts w:hint="cs"/>
          <w:rtl/>
        </w:rPr>
        <w:lastRenderedPageBreak/>
        <w:t xml:space="preserve">המכתב יצא למעלה משנה לאחר החלפת סולם הדרגות, ומלמד כי החשבים הבכירים (התפקיד שמילא התובע) היו אמורים להיות באחת משתי הדרגות הגבוהות. קרי </w:t>
      </w:r>
      <w:r>
        <w:rPr>
          <w:rtl/>
        </w:rPr>
        <w:t>–</w:t>
      </w:r>
      <w:r>
        <w:rPr>
          <w:rFonts w:hint="cs"/>
          <w:rtl/>
        </w:rPr>
        <w:t xml:space="preserve"> 45, 46.</w:t>
      </w:r>
    </w:p>
    <w:p w14:paraId="5CDB946B" w14:textId="2409BCCF" w:rsidR="00BA4273" w:rsidRPr="00337F2F" w:rsidRDefault="00BA4273" w:rsidP="00337F2F">
      <w:pPr>
        <w:tabs>
          <w:tab w:val="left" w:pos="530"/>
        </w:tabs>
        <w:rPr>
          <w:rFonts w:ascii="David" w:hAnsi="David" w:cs="David"/>
          <w:i/>
          <w:iCs/>
          <w:u w:val="single"/>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כנספח __</w:t>
      </w:r>
      <w:r>
        <w:rPr>
          <w:rFonts w:ascii="David" w:hAnsi="David" w:cs="David" w:hint="cs"/>
          <w:i/>
          <w:iCs/>
          <w:u w:val="single"/>
          <w:rtl/>
        </w:rPr>
        <w:t>.</w:t>
      </w:r>
    </w:p>
    <w:p w14:paraId="7D46605C" w14:textId="77777777" w:rsidR="00BA4273" w:rsidRDefault="00BA4273" w:rsidP="00337F2F">
      <w:pPr>
        <w:rPr>
          <w:i/>
          <w:iCs/>
          <w:u w:val="single"/>
          <w:rtl/>
        </w:rPr>
      </w:pPr>
    </w:p>
    <w:p w14:paraId="0FEBA2A9" w14:textId="77777777" w:rsidR="00BA4273" w:rsidRDefault="00BA4273" w:rsidP="00337F2F">
      <w:pPr>
        <w:rPr>
          <w:i/>
          <w:iCs/>
          <w:u w:val="single"/>
          <w:rtl/>
        </w:rPr>
      </w:pPr>
    </w:p>
    <w:p w14:paraId="5DCBDCF9" w14:textId="782CE023" w:rsidR="00BA4273" w:rsidRPr="00337F2F" w:rsidRDefault="00BA4273" w:rsidP="00337F2F">
      <w:pPr>
        <w:pStyle w:val="11"/>
        <w:numPr>
          <w:ilvl w:val="0"/>
          <w:numId w:val="14"/>
        </w:numPr>
        <w:tabs>
          <w:tab w:val="left" w:pos="566"/>
        </w:tabs>
        <w:spacing w:before="0" w:after="240" w:line="360" w:lineRule="auto"/>
        <w:ind w:left="566" w:right="0" w:hanging="425"/>
        <w:rPr>
          <w:rtl/>
        </w:rPr>
      </w:pPr>
      <w:r w:rsidRPr="00337F2F">
        <w:rPr>
          <w:rFonts w:hint="cs"/>
          <w:rtl/>
        </w:rPr>
        <w:t xml:space="preserve">למצער, התובע יטען כי הוא זכאי לדרגת פרישה בהתאם לחוק הגימלאות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44- </w:t>
      </w:r>
      <w:r w:rsidRPr="00337F2F">
        <w:rPr>
          <w:rtl/>
        </w:rPr>
        <w:t>שנ</w:t>
      </w:r>
      <w:r w:rsidRPr="00337F2F">
        <w:rPr>
          <w:rFonts w:hint="cs"/>
          <w:rtl/>
        </w:rPr>
        <w:t>ות שירות במדינה, בתוספת 3 שנות וותק צבאי, ובהתחשב בקיצורי הפז"מ מכוח התואר השני שיש לתובע, הוא זכאי, לכל הפחות, לדרגת פרישה אחת. כפי שנפרט להלן, דרגה זאת כבר אושרה לתובע בשנת 2005</w:t>
      </w:r>
    </w:p>
    <w:p w14:paraId="3B003CA6" w14:textId="77777777" w:rsidR="00BA4273" w:rsidRDefault="00BA4273" w:rsidP="00337F2F">
      <w:pPr>
        <w:rPr>
          <w:rStyle w:val="emailstyle17"/>
          <w:rFonts w:ascii="Times New Roman" w:hAnsi="Times New Roman" w:cs="David"/>
          <w:color w:val="auto"/>
          <w:rtl/>
        </w:rPr>
      </w:pPr>
    </w:p>
    <w:p w14:paraId="639C9E3E" w14:textId="5BF42AE6" w:rsidR="00232423" w:rsidRPr="004E3ABC" w:rsidRDefault="00232423" w:rsidP="00337F2F">
      <w:pPr>
        <w:pStyle w:val="11"/>
        <w:numPr>
          <w:ilvl w:val="0"/>
          <w:numId w:val="14"/>
        </w:numPr>
        <w:tabs>
          <w:tab w:val="left" w:pos="566"/>
        </w:tabs>
        <w:spacing w:before="0" w:after="240" w:line="360" w:lineRule="auto"/>
        <w:ind w:left="566"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2D6241C2" w14:textId="5EBFC701" w:rsidR="00232423" w:rsidRDefault="00232423" w:rsidP="00232423">
      <w:pPr>
        <w:pStyle w:val="11"/>
        <w:numPr>
          <w:ilvl w:val="1"/>
          <w:numId w:val="14"/>
        </w:numPr>
        <w:tabs>
          <w:tab w:val="clear" w:pos="792"/>
          <w:tab w:val="left" w:pos="1160"/>
        </w:tabs>
        <w:spacing w:before="0" w:after="240" w:line="360" w:lineRule="auto"/>
        <w:ind w:left="1160" w:right="0" w:hanging="540"/>
      </w:pPr>
      <w:r>
        <w:rPr>
          <w:rFonts w:hint="cs"/>
          <w:rtl/>
        </w:rPr>
        <w:t>ביום 24.1.2005, לאחר דין ודברים, קיבל התובע את מכתבו של מר יעקב ברגר, המשנה לנציב שירות המדינה באותה עת, על העסקתו של התובע כחשב מוסדות דת, במעמד של "</w:t>
      </w:r>
      <w:r w:rsidRPr="001F1871">
        <w:rPr>
          <w:rFonts w:hint="cs"/>
          <w:b/>
          <w:bCs/>
          <w:rtl/>
        </w:rPr>
        <w:t>חשב בכיר, לרבות שכר ותשלומים נלווים, דרגה נוכחית קידום וגימלאות</w:t>
      </w:r>
      <w:r>
        <w:rPr>
          <w:rFonts w:hint="cs"/>
          <w:rtl/>
        </w:rPr>
        <w:t>". לעניין דרגה אישית, כותב מר ברגר את הדברים המפורשים להלן:</w:t>
      </w:r>
    </w:p>
    <w:p w14:paraId="2D816CEB" w14:textId="6E25C3B1" w:rsidR="00232423" w:rsidRDefault="00232423" w:rsidP="00232423">
      <w:pPr>
        <w:pStyle w:val="11"/>
        <w:spacing w:before="0" w:line="360" w:lineRule="auto"/>
        <w:ind w:left="1610" w:right="450" w:firstLine="0"/>
        <w:rPr>
          <w:rStyle w:val="emailstyle17"/>
          <w:rFonts w:ascii="Times New Roman" w:hAnsi="Times New Roman" w:cs="David"/>
          <w:i/>
          <w:iCs/>
          <w:color w:val="auto"/>
          <w:rtl/>
        </w:rPr>
      </w:pPr>
      <w:r w:rsidRPr="00601232">
        <w:rPr>
          <w:rStyle w:val="emailstyle17"/>
          <w:rFonts w:ascii="Times New Roman" w:hAnsi="Times New Roman" w:cs="David" w:hint="cs"/>
          <w:i/>
          <w:iCs/>
          <w:noProof/>
          <w:color w:val="auto"/>
          <w:lang w:eastAsia="en-US"/>
        </w:rPr>
        <w:drawing>
          <wp:inline distT="0" distB="0" distL="0" distR="0" wp14:anchorId="36C136DB" wp14:editId="59A01A82">
            <wp:extent cx="4410075" cy="914400"/>
            <wp:effectExtent l="0" t="0" r="952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p>
    <w:p w14:paraId="593C4B1C" w14:textId="77777777" w:rsidR="00232423" w:rsidRDefault="00232423" w:rsidP="00232423">
      <w:pPr>
        <w:pStyle w:val="11"/>
        <w:spacing w:before="0" w:after="240" w:line="360" w:lineRule="auto"/>
        <w:ind w:left="11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77777777" w:rsidR="00232423" w:rsidRDefault="00232423" w:rsidP="00232423">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Pr="000E73E3">
        <w:rPr>
          <w:rStyle w:val="emailstyle17"/>
          <w:rFonts w:ascii="Times New Roman" w:hAnsi="Times New Roman" w:cs="David" w:hint="cs"/>
          <w:i/>
          <w:iCs/>
          <w:color w:val="auto"/>
          <w:highlight w:val="yellow"/>
          <w:u w:val="single"/>
          <w:rtl/>
        </w:rPr>
        <w:t>__</w:t>
      </w:r>
      <w:r w:rsidRPr="00D74F54">
        <w:rPr>
          <w:rStyle w:val="emailstyle17"/>
          <w:rFonts w:ascii="Times New Roman" w:hAnsi="Times New Roman" w:cs="David"/>
          <w:i/>
          <w:iCs/>
          <w:color w:val="auto"/>
          <w:rtl/>
        </w:rPr>
        <w:t>.</w:t>
      </w:r>
    </w:p>
    <w:p w14:paraId="04C47556"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 xml:space="preserve">התובע מודע לכך שהמדינה טענה כי מדובר בטעות, אולם בכל הכבוד </w:t>
      </w:r>
      <w:r>
        <w:rPr>
          <w:rtl/>
        </w:rPr>
        <w:t>–</w:t>
      </w:r>
      <w:r>
        <w:rPr>
          <w:rFonts w:hint="cs"/>
          <w:rtl/>
        </w:rPr>
        <w:t xml:space="preserve"> תשובה זאת אינה מתקבלת על הדעת בהתחשב בלשון ההסכם וברוחו, בציפיות וההסתכמות של התובע, נוכח התנהלות המדינה בעניינו של עובד אחר, מאחר שהמכתב יצא מהגורם המוסמך לכך, וגם מאחר שדומה שבעניינו של התובע נפלו "טעויות" רבות, המשמשות את המדינה כתירוץ להתחמקות מקיום התחייבויותיה.</w:t>
      </w:r>
    </w:p>
    <w:p w14:paraId="7FD6280C" w14:textId="77777777" w:rsidR="00232423" w:rsidRDefault="00232423" w:rsidP="00232423">
      <w:pPr>
        <w:pStyle w:val="11"/>
        <w:spacing w:before="0" w:after="240" w:line="360" w:lineRule="auto"/>
        <w:ind w:left="1160" w:firstLine="0"/>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 </w:t>
      </w:r>
    </w:p>
    <w:p w14:paraId="021E01DA" w14:textId="77777777" w:rsidR="00232423"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tabs>
          <w:tab w:val="clear" w:pos="792"/>
        </w:tabs>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lastRenderedPageBreak/>
        <w:t>סיכום הפגישה נערך על ידי הנתבעת, ונמסר לתובע לאחר עיכוב ממושך ופניות רבות מספור. סיכום הישיבה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D2314E2"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45E51E7C"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77777777" w:rsidR="00232423" w:rsidRDefault="00232423" w:rsidP="00232423">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073AF9B2" w14:textId="77777777" w:rsidR="00232423" w:rsidRDefault="00232423" w:rsidP="00232423">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7C89DCC8"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5439B527" w14:textId="77777777" w:rsidR="00232423" w:rsidRPr="00337F2F" w:rsidRDefault="00232423" w:rsidP="00337F2F">
      <w:pPr>
        <w:rPr>
          <w:rStyle w:val="emailstyle17"/>
          <w:rFonts w:ascii="Times New Roman" w:hAnsi="Times New Roman" w:cs="David"/>
          <w:color w:val="auto"/>
          <w:rtl/>
        </w:rPr>
      </w:pP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5896B1F4" w14:textId="4346A8AB" w:rsidR="00EA0756"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 xml:space="preserve">עובד אחר של הנתבעת, בשם יעקב פרנקבורג, הועסק גם הוא בחוזה בכירים, ובדומה לתובע, סירב גם הוא לחתום על נספח דומה לזה שהוצע לתובע בשנת 2005. </w:t>
      </w:r>
      <w:r>
        <w:rPr>
          <w:rStyle w:val="emailstyle17"/>
          <w:rFonts w:cs="David" w:hint="cs"/>
          <w:color w:val="auto"/>
          <w:sz w:val="22"/>
          <w:rtl/>
        </w:rPr>
        <w:t xml:space="preserve">למרות זאת נקבעה למר </w:t>
      </w:r>
      <w:r w:rsidRPr="00936790">
        <w:rPr>
          <w:rStyle w:val="emailstyle17"/>
          <w:rFonts w:cs="David" w:hint="cs"/>
          <w:color w:val="auto"/>
          <w:sz w:val="22"/>
          <w:rtl/>
        </w:rPr>
        <w:t>פרנקבורג</w:t>
      </w:r>
      <w:r>
        <w:rPr>
          <w:rStyle w:val="emailstyle17"/>
          <w:rFonts w:cs="David" w:hint="cs"/>
          <w:color w:val="auto"/>
          <w:sz w:val="22"/>
          <w:rtl/>
        </w:rPr>
        <w:t xml:space="preserve"> דרגת פרישה של 46+. בעקבות ההליכים מול התובע, ולאחר שהעלה את הטענה כי מר </w:t>
      </w:r>
      <w:r w:rsidRPr="00936790">
        <w:rPr>
          <w:rStyle w:val="emailstyle17"/>
          <w:rFonts w:cs="David" w:hint="cs"/>
          <w:color w:val="auto"/>
          <w:sz w:val="22"/>
          <w:rtl/>
        </w:rPr>
        <w:t>פרנקבורג</w:t>
      </w:r>
      <w:r>
        <w:rPr>
          <w:rStyle w:val="emailstyle17"/>
          <w:rFonts w:cs="David" w:hint="cs"/>
          <w:color w:val="auto"/>
          <w:sz w:val="22"/>
          <w:rtl/>
        </w:rPr>
        <w:t xml:space="preserve"> קיבל דרגת פרישה, כפי שהתובע דרש ודורש, הודיעה המדינה למר </w:t>
      </w:r>
      <w:r w:rsidRPr="00936790">
        <w:rPr>
          <w:rStyle w:val="emailstyle17"/>
          <w:rFonts w:cs="David" w:hint="cs"/>
          <w:color w:val="auto"/>
          <w:sz w:val="22"/>
          <w:rtl/>
        </w:rPr>
        <w:t>פרנקבורג</w:t>
      </w:r>
      <w:r>
        <w:rPr>
          <w:rStyle w:val="emailstyle17"/>
          <w:rFonts w:cs="David" w:hint="cs"/>
          <w:color w:val="auto"/>
          <w:sz w:val="22"/>
          <w:rtl/>
        </w:rPr>
        <w:t xml:space="preserve"> כי היא מבטלת את ההחלטה בענייננו, ודרגת פרישתו ירדה ל </w:t>
      </w:r>
      <w:r>
        <w:rPr>
          <w:rStyle w:val="emailstyle17"/>
          <w:rFonts w:cs="David"/>
          <w:color w:val="auto"/>
          <w:sz w:val="22"/>
          <w:rtl/>
        </w:rPr>
        <w:t>–</w:t>
      </w:r>
      <w:r>
        <w:rPr>
          <w:rStyle w:val="emailstyle17"/>
          <w:rFonts w:cs="David" w:hint="cs"/>
          <w:color w:val="auto"/>
          <w:sz w:val="22"/>
          <w:rtl/>
        </w:rPr>
        <w:t xml:space="preserve"> 44+. בשיחות שקיים התובע עם נציבות שירות המדינה נמסר לו כי היה מדובר ב </w:t>
      </w:r>
      <w:r>
        <w:rPr>
          <w:rStyle w:val="emailstyle17"/>
          <w:rFonts w:cs="David"/>
          <w:color w:val="auto"/>
          <w:sz w:val="22"/>
          <w:rtl/>
        </w:rPr>
        <w:t>–</w:t>
      </w:r>
      <w:r>
        <w:rPr>
          <w:rStyle w:val="emailstyle17"/>
          <w:rFonts w:cs="David" w:hint="cs"/>
          <w:color w:val="auto"/>
          <w:sz w:val="22"/>
          <w:rtl/>
        </w:rPr>
        <w:t xml:space="preserve"> "טעות" (טענה שחזרה יותר מפעם אחת גם בעניינו של התובע).</w:t>
      </w:r>
    </w:p>
    <w:p w14:paraId="745E140F" w14:textId="77777777" w:rsidR="000A76F3"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 xml:space="preserve">מר פרנקבורג הגיש תביעה. </w:t>
      </w:r>
      <w:r>
        <w:rPr>
          <w:rStyle w:val="emailstyle17"/>
          <w:rFonts w:cs="David" w:hint="cs"/>
          <w:color w:val="auto"/>
          <w:sz w:val="22"/>
          <w:rtl/>
        </w:rPr>
        <w:t xml:space="preserve">לאחר הגשת התביעה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xml:space="preserve">, בתחולה רטרואקטיבית ממועד פרישתו. </w:t>
      </w:r>
    </w:p>
    <w:p w14:paraId="02DB374E" w14:textId="77777777" w:rsidR="000A76F3" w:rsidRDefault="000A76F3" w:rsidP="00337F2F">
      <w:pPr>
        <w:spacing w:after="240" w:line="360" w:lineRule="auto"/>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פסק הדין בעניינו </w:t>
      </w:r>
      <w:r w:rsidRPr="006808AB">
        <w:rPr>
          <w:rStyle w:val="emailstyle17"/>
          <w:rFonts w:ascii="Times New Roman" w:hAnsi="Times New Roman" w:cs="David" w:hint="cs"/>
          <w:i/>
          <w:iCs/>
          <w:color w:val="auto"/>
          <w:rtl/>
        </w:rPr>
        <w:t>של ראובן פרנקבורג</w:t>
      </w:r>
      <w:r>
        <w:rPr>
          <w:rStyle w:val="emailstyle17"/>
          <w:rFonts w:ascii="Times New Roman" w:hAnsi="Times New Roman" w:cs="David" w:hint="cs"/>
          <w:i/>
          <w:iCs/>
          <w:color w:val="auto"/>
          <w:rtl/>
        </w:rPr>
        <w:t xml:space="preserve"> מיום 24.2.2016,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p>
    <w:p w14:paraId="3413966F" w14:textId="240162A3" w:rsidR="00EA0756" w:rsidRDefault="00EA0756" w:rsidP="00337F2F">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מאחר שהתובע </w:t>
      </w:r>
      <w:r w:rsidR="000A76F3">
        <w:rPr>
          <w:rStyle w:val="emailstyle17"/>
          <w:rFonts w:cs="David" w:hint="cs"/>
          <w:color w:val="auto"/>
          <w:sz w:val="22"/>
          <w:rtl/>
        </w:rPr>
        <w:t xml:space="preserve">פרש 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טענה המדינה כי ההסדר האמור לא חל על התובע. </w:t>
      </w:r>
    </w:p>
    <w:p w14:paraId="3436ACD1" w14:textId="199D92C9" w:rsidR="000A76F3" w:rsidRPr="00337F2F" w:rsidRDefault="000A76F3" w:rsidP="00337F2F">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כ</w:t>
      </w:r>
      <w:r w:rsidR="00EA0756" w:rsidRPr="00337F2F">
        <w:rPr>
          <w:rStyle w:val="emailstyle17"/>
          <w:rFonts w:cs="David" w:hint="cs"/>
          <w:color w:val="auto"/>
          <w:sz w:val="22"/>
          <w:rtl/>
        </w:rPr>
        <w:t xml:space="preserve">לומר, </w:t>
      </w:r>
      <w:r w:rsidR="00EA0756" w:rsidRPr="00337F2F">
        <w:rPr>
          <w:rStyle w:val="emailstyle17"/>
          <w:rFonts w:cs="David" w:hint="cs"/>
          <w:b/>
          <w:bCs/>
          <w:color w:val="auto"/>
          <w:sz w:val="22"/>
          <w:rtl/>
        </w:rPr>
        <w:t xml:space="preserve">המדינה בחרה לתת את ההטבה בחוזר אך </w:t>
      </w:r>
      <w:r w:rsidRPr="00337F2F">
        <w:rPr>
          <w:rStyle w:val="emailstyle17"/>
          <w:rFonts w:cs="David" w:hint="cs"/>
          <w:b/>
          <w:bCs/>
          <w:color w:val="auto"/>
          <w:sz w:val="22"/>
          <w:rtl/>
        </w:rPr>
        <w:t>ורק למי שתבע אותה, תוך שהיא יוצרת הסדר ייחודי עבור מי שבחר לנקוט נגדה בהליכים משפטיים</w:t>
      </w:r>
      <w:r w:rsidRPr="00337F2F">
        <w:rPr>
          <w:rStyle w:val="emailstyle17"/>
          <w:rFonts w:cs="David" w:hint="cs"/>
          <w:color w:val="auto"/>
          <w:sz w:val="22"/>
          <w:rtl/>
        </w:rPr>
        <w:t xml:space="preserve">. התובע יטען כי אין בסיס להבחנה שנעשתה בין שני העובדים והרי שזו מהווה פגיעה בעקרון השוויון </w:t>
      </w:r>
      <w:r>
        <w:rPr>
          <w:rStyle w:val="emailstyle17"/>
          <w:rFonts w:cs="David" w:hint="cs"/>
          <w:color w:val="auto"/>
          <w:sz w:val="22"/>
          <w:rtl/>
        </w:rPr>
        <w:t>והפרה של חובת ההגינות החלה על הנתבעות.</w:t>
      </w:r>
    </w:p>
    <w:p w14:paraId="568CB9D9" w14:textId="77777777" w:rsidR="00EA0756" w:rsidRPr="00337F2F" w:rsidRDefault="00EA0756" w:rsidP="00337F2F">
      <w:pPr>
        <w:rPr>
          <w:rtl/>
        </w:rPr>
      </w:pPr>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37F2F">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סיכום ביניים</w:t>
      </w:r>
    </w:p>
    <w:p w14:paraId="59B59069" w14:textId="77777777" w:rsidR="00D85373" w:rsidRPr="002D56F2" w:rsidRDefault="00D85373" w:rsidP="00337F2F">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20F1FF4B"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 המגיעה לתובע כעובד דירוג </w:t>
      </w:r>
      <w:r>
        <w:rPr>
          <w:rStyle w:val="emailstyle17"/>
          <w:rFonts w:cs="David"/>
          <w:color w:val="auto"/>
          <w:sz w:val="22"/>
          <w:rtl/>
        </w:rPr>
        <w:t>–</w:t>
      </w:r>
      <w:r>
        <w:rPr>
          <w:rStyle w:val="emailstyle17"/>
          <w:rFonts w:cs="David" w:hint="cs"/>
          <w:color w:val="auto"/>
          <w:sz w:val="22"/>
          <w:rtl/>
        </w:rPr>
        <w:t xml:space="preserve"> דרגה (כאמור, גם בעניין דרגתו הקובעת חלוקים הצדדים). במקרה זה עבד התובע בכתב מינוי תקופה של 22.33 שנים, ובהתאם הוא זכאי לפנסיה בשיעור של 44.66% בגין תקופה זאת.</w:t>
      </w:r>
    </w:p>
    <w:p w14:paraId="05073DC5" w14:textId="4378605D" w:rsidR="00BA4273" w:rsidRDefault="00BA4273" w:rsidP="00337F2F">
      <w:pPr>
        <w:pStyle w:val="11"/>
        <w:tabs>
          <w:tab w:val="left" w:pos="1250"/>
        </w:tabs>
        <w:spacing w:before="0" w:after="240" w:line="360" w:lineRule="auto"/>
        <w:ind w:left="1250" w:firstLine="0"/>
        <w:rPr>
          <w:rStyle w:val="emailstyle17"/>
          <w:rFonts w:cs="David"/>
          <w:color w:val="auto"/>
          <w:sz w:val="22"/>
        </w:rPr>
      </w:pPr>
      <w:r>
        <w:rPr>
          <w:rStyle w:val="emailstyle17"/>
          <w:rFonts w:cs="David" w:hint="cs"/>
          <w:color w:val="auto"/>
          <w:sz w:val="22"/>
          <w:rtl/>
        </w:rPr>
        <w:t xml:space="preserve">הדרגה הקובעת לצורך חישוב הפנסיה היא דרגה 46+, ולמעצר </w:t>
      </w:r>
      <w:r>
        <w:rPr>
          <w:rStyle w:val="emailstyle17"/>
          <w:rFonts w:cs="David"/>
          <w:color w:val="auto"/>
          <w:sz w:val="22"/>
          <w:rtl/>
        </w:rPr>
        <w:t>–</w:t>
      </w:r>
      <w:r>
        <w:rPr>
          <w:rStyle w:val="emailstyle17"/>
          <w:rFonts w:cs="David" w:hint="cs"/>
          <w:color w:val="auto"/>
          <w:sz w:val="22"/>
          <w:rtl/>
        </w:rPr>
        <w:t xml:space="preserve"> 45+.</w:t>
      </w:r>
    </w:p>
    <w:p w14:paraId="7EDBACD2"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Pr>
      </w:pPr>
      <w:r w:rsidRPr="002D56F2">
        <w:rPr>
          <w:rStyle w:val="emailstyle17"/>
          <w:rFonts w:cs="David"/>
          <w:b/>
          <w:bCs/>
          <w:color w:val="auto"/>
          <w:sz w:val="22"/>
          <w:rtl/>
        </w:rPr>
        <w:t xml:space="preserve">(בנוסף) </w:t>
      </w: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t>
      </w:r>
    </w:p>
    <w:p w14:paraId="4C81E68E"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לחילופין</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w:t>
      </w:r>
    </w:p>
    <w:p w14:paraId="2E76AF94" w14:textId="77777777" w:rsidR="00D85373" w:rsidRPr="006B6226" w:rsidRDefault="00D85373" w:rsidP="00337F2F">
      <w:pPr>
        <w:pStyle w:val="11"/>
        <w:tabs>
          <w:tab w:val="left" w:pos="1250"/>
        </w:tabs>
        <w:spacing w:before="0" w:after="240" w:line="360" w:lineRule="auto"/>
        <w:ind w:left="1250" w:firstLine="0"/>
        <w:rPr>
          <w:rStyle w:val="emailstyle17"/>
          <w:rFonts w:cs="David"/>
          <w:color w:val="auto"/>
          <w:sz w:val="22"/>
        </w:rPr>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r w:rsidRPr="006B6226">
        <w:rPr>
          <w:rStyle w:val="emailstyle17"/>
          <w:rFonts w:cs="David" w:hint="eastAsia"/>
          <w:color w:val="auto"/>
          <w:sz w:val="22"/>
          <w:rtl/>
        </w:rPr>
        <w:t xml:space="preserve">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לפי</w:t>
      </w:r>
      <w:r w:rsidRPr="000D7AB2">
        <w:rPr>
          <w:rStyle w:val="emailstyle17"/>
          <w:rFonts w:cs="David"/>
          <w:color w:val="auto"/>
          <w:sz w:val="22"/>
          <w:rtl/>
        </w:rPr>
        <w:t xml:space="preserve"> </w:t>
      </w:r>
      <w:r w:rsidRPr="000D7AB2">
        <w:rPr>
          <w:rStyle w:val="emailstyle17"/>
          <w:rFonts w:cs="David" w:hint="eastAsia"/>
          <w:color w:val="auto"/>
          <w:sz w:val="22"/>
          <w:rtl/>
        </w:rPr>
        <w:t>כתב</w:t>
      </w:r>
      <w:r w:rsidRPr="000D7AB2">
        <w:rPr>
          <w:rStyle w:val="emailstyle17"/>
          <w:rFonts w:cs="David"/>
          <w:color w:val="auto"/>
          <w:sz w:val="22"/>
          <w:rtl/>
        </w:rPr>
        <w:t xml:space="preserve"> </w:t>
      </w:r>
      <w:r w:rsidRPr="000D7AB2">
        <w:rPr>
          <w:rStyle w:val="emailstyle17"/>
          <w:rFonts w:cs="David" w:hint="eastAsia"/>
          <w:color w:val="auto"/>
          <w:sz w:val="22"/>
          <w:rtl/>
        </w:rPr>
        <w:t>מינוי</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44.66%; </w:t>
      </w:r>
      <w:r w:rsidRPr="000D7AB2">
        <w:rPr>
          <w:rStyle w:val="emailstyle17"/>
          <w:rFonts w:cs="David"/>
          <w:color w:val="auto"/>
          <w:sz w:val="22"/>
          <w:rtl/>
        </w:rPr>
        <w:t xml:space="preserve">(בנוסף)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eastAsia"/>
          <w:color w:val="auto"/>
          <w:sz w:val="22"/>
          <w:rtl/>
        </w:rPr>
        <w:t>שנ</w:t>
      </w:r>
      <w:r>
        <w:rPr>
          <w:rStyle w:val="emailstyle17"/>
          <w:rFonts w:cs="David" w:hint="cs"/>
          <w:color w:val="auto"/>
          <w:sz w:val="22"/>
          <w:rtl/>
        </w:rPr>
        <w:t>ו</w:t>
      </w:r>
      <w:r w:rsidRPr="000D7AB2">
        <w:rPr>
          <w:rStyle w:val="emailstyle17"/>
          <w:rFonts w:cs="David" w:hint="eastAsia"/>
          <w:color w:val="auto"/>
          <w:sz w:val="22"/>
          <w:rtl/>
        </w:rPr>
        <w:t>ת</w:t>
      </w:r>
      <w:r w:rsidRPr="000D7AB2">
        <w:rPr>
          <w:rStyle w:val="emailstyle17"/>
          <w:rFonts w:cs="David"/>
          <w:color w:val="auto"/>
          <w:sz w:val="22"/>
          <w:rtl/>
        </w:rPr>
        <w:t xml:space="preserve"> </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בחוזה</w:t>
      </w:r>
      <w:r w:rsidRPr="000D7AB2">
        <w:rPr>
          <w:rStyle w:val="emailstyle17"/>
          <w:rFonts w:cs="David"/>
          <w:color w:val="auto"/>
          <w:sz w:val="22"/>
          <w:rtl/>
        </w:rPr>
        <w:t xml:space="preserve"> </w:t>
      </w:r>
      <w:r w:rsidRPr="000D7AB2">
        <w:rPr>
          <w:rStyle w:val="emailstyle17"/>
          <w:rFonts w:cs="David" w:hint="eastAsia"/>
          <w:color w:val="auto"/>
          <w:sz w:val="22"/>
          <w:rtl/>
        </w:rPr>
        <w:t>בכירים</w:t>
      </w:r>
      <w:r>
        <w:rPr>
          <w:rStyle w:val="emailstyle17"/>
          <w:rFonts w:cs="David" w:hint="cs"/>
          <w:color w:val="auto"/>
          <w:sz w:val="22"/>
          <w:rtl/>
        </w:rPr>
        <w:t xml:space="preserve"> (22 שנים ועוד ארבעה חודשים)</w:t>
      </w:r>
      <w:r w:rsidRPr="006B6226">
        <w:rPr>
          <w:rStyle w:val="emailstyle17"/>
          <w:rFonts w:cs="David" w:hint="cs"/>
          <w:color w:val="auto"/>
          <w:sz w:val="22"/>
          <w:rtl/>
        </w:rPr>
        <w:t xml:space="preserve"> </w:t>
      </w:r>
      <w:r w:rsidRPr="006B6226">
        <w:rPr>
          <w:rStyle w:val="emailstyle17"/>
          <w:rFonts w:cs="David"/>
          <w:color w:val="auto"/>
          <w:sz w:val="22"/>
          <w:rtl/>
        </w:rPr>
        <w:t>–</w:t>
      </w:r>
      <w:r>
        <w:rPr>
          <w:rStyle w:val="emailstyle17"/>
          <w:rFonts w:cs="David" w:hint="cs"/>
          <w:color w:val="auto"/>
          <w:sz w:val="22"/>
          <w:rtl/>
        </w:rPr>
        <w:t>44.67%.</w:t>
      </w:r>
    </w:p>
    <w:p w14:paraId="1A3A7A03"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חילופין</w:t>
      </w:r>
      <w:r>
        <w:rPr>
          <w:rStyle w:val="emailstyle17"/>
          <w:rFonts w:cs="David" w:hint="cs"/>
          <w:color w:val="auto"/>
          <w:sz w:val="22"/>
          <w:rtl/>
        </w:rPr>
        <w:t xml:space="preserve"> - </w:t>
      </w:r>
    </w:p>
    <w:p w14:paraId="30FB7123" w14:textId="471227EC"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כפוף לתקרה של 70% (35 שנות עבודה בלבד), הרי שיש לחשבה כך: עבור תקופת עבודה בחוזה בכירים </w:t>
      </w:r>
      <w:r w:rsidR="00BA4273">
        <w:rPr>
          <w:rStyle w:val="emailstyle17"/>
          <w:rFonts w:cs="David"/>
          <w:color w:val="auto"/>
          <w:sz w:val="22"/>
          <w:rtl/>
        </w:rPr>
        <w:t>–</w:t>
      </w:r>
      <w:r w:rsidR="00BA4273">
        <w:rPr>
          <w:rStyle w:val="emailstyle17"/>
          <w:rFonts w:cs="David" w:hint="cs"/>
          <w:color w:val="auto"/>
          <w:sz w:val="22"/>
          <w:rtl/>
        </w:rPr>
        <w:t xml:space="preserve"> 48%; עבור תקופת עבודה בחוזה לפי כתב מינוי </w:t>
      </w:r>
      <w:r w:rsidR="00BA4273">
        <w:rPr>
          <w:rStyle w:val="emailstyle17"/>
          <w:rFonts w:cs="David"/>
          <w:color w:val="auto"/>
          <w:sz w:val="22"/>
          <w:rtl/>
        </w:rPr>
        <w:t>–</w:t>
      </w:r>
      <w:r w:rsidR="00BA4273">
        <w:rPr>
          <w:rStyle w:val="emailstyle17"/>
          <w:rFonts w:cs="David" w:hint="cs"/>
          <w:color w:val="auto"/>
          <w:sz w:val="22"/>
          <w:rtl/>
        </w:rPr>
        <w:t xml:space="preserve"> 22%.</w:t>
      </w:r>
    </w:p>
    <w:p w14:paraId="6FE2ED7E" w14:textId="0DD6D071" w:rsidR="00BA4273" w:rsidRDefault="00BA42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b/>
          <w:bCs/>
          <w:color w:val="auto"/>
          <w:sz w:val="22"/>
          <w:rtl/>
        </w:rPr>
        <w:t xml:space="preserve">למצער - </w:t>
      </w:r>
      <w:r>
        <w:rPr>
          <w:rStyle w:val="emailstyle17"/>
          <w:rFonts w:cs="David" w:hint="cs"/>
          <w:color w:val="auto"/>
          <w:sz w:val="22"/>
          <w:rtl/>
        </w:rPr>
        <w:t xml:space="preserve">עבור תקופת עבודה בחוזה בכירים </w:t>
      </w:r>
      <w:r>
        <w:rPr>
          <w:rStyle w:val="emailstyle17"/>
          <w:rFonts w:cs="David"/>
          <w:color w:val="auto"/>
          <w:sz w:val="22"/>
          <w:rtl/>
        </w:rPr>
        <w:t>–</w:t>
      </w:r>
      <w:r>
        <w:rPr>
          <w:rStyle w:val="emailstyle17"/>
          <w:rFonts w:cs="David" w:hint="cs"/>
          <w:color w:val="auto"/>
          <w:sz w:val="22"/>
          <w:rtl/>
        </w:rPr>
        <w:t xml:space="preserve"> 44.67%; עבור תקופת עבודה בחוזה לפי כתב מינוי </w:t>
      </w:r>
      <w:r>
        <w:rPr>
          <w:rStyle w:val="emailstyle17"/>
          <w:rFonts w:cs="David"/>
          <w:color w:val="auto"/>
          <w:sz w:val="22"/>
          <w:rtl/>
        </w:rPr>
        <w:t>–</w:t>
      </w:r>
      <w:r>
        <w:rPr>
          <w:rStyle w:val="emailstyle17"/>
          <w:rFonts w:cs="David" w:hint="cs"/>
          <w:color w:val="auto"/>
          <w:sz w:val="22"/>
          <w:rtl/>
        </w:rPr>
        <w:t xml:space="preserve"> 25.33%.</w:t>
      </w:r>
    </w:p>
    <w:p w14:paraId="047903B0" w14:textId="77777777" w:rsidR="00D85373" w:rsidRPr="00BB1ACC" w:rsidRDefault="00D85373"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B1A6469" w14:textId="5DB77D7F" w:rsidR="00B67C81" w:rsidRDefault="00BA4273"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התובע יטען כי הוא זכאי לפנסיה לפי שכר קובע של __________ ₪, בהתאם לאמור לעיל.</w:t>
      </w:r>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lastRenderedPageBreak/>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Pr="00F22363"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3C450500" w14:textId="77777777" w:rsidR="00B67C81" w:rsidRPr="00FD06A7" w:rsidRDefault="00B67C81" w:rsidP="00506C84">
      <w:pPr>
        <w:pStyle w:val="11"/>
        <w:tabs>
          <w:tab w:val="left" w:pos="453"/>
        </w:tabs>
        <w:spacing w:before="0" w:after="240" w:line="360" w:lineRule="auto"/>
        <w:ind w:left="510" w:hanging="425"/>
        <w:rPr>
          <w:i/>
          <w:iCs/>
          <w:sz w:val="24"/>
          <w:rtl/>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7777777" w:rsidR="0084507D" w:rsidRPr="00D74F54" w:rsidRDefault="0084507D" w:rsidP="00726756">
      <w:pPr>
        <w:numPr>
          <w:ilvl w:val="1"/>
          <w:numId w:val="14"/>
        </w:numPr>
        <w:tabs>
          <w:tab w:val="clear" w:pos="792"/>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r w:rsidR="009E4D90" w:rsidRPr="00D74F54">
        <w:rPr>
          <w:rFonts w:cs="David" w:hint="cs"/>
          <w:highlight w:val="yellow"/>
          <w:rtl/>
        </w:rPr>
        <w:t>709,340</w:t>
      </w:r>
      <w:r w:rsidRPr="00D74F54">
        <w:rPr>
          <w:rFonts w:cs="David" w:hint="cs"/>
          <w:highlight w:val="yellow"/>
          <w:rtl/>
        </w:rPr>
        <w:t xml:space="preserve"> ₪; </w:t>
      </w:r>
    </w:p>
    <w:p w14:paraId="0275167F"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סעד הצהרתי בעניין הפנסיה</w:t>
      </w:r>
    </w:p>
    <w:p w14:paraId="60ECC1EE"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 xml:space="preserve">הפרשי פנסיה רטרואקטיביים - ________ ₪ </w:t>
      </w:r>
    </w:p>
    <w:p w14:paraId="75D89F5A" w14:textId="77777777" w:rsidR="0084507D" w:rsidRPr="00D74F54" w:rsidRDefault="0084507D" w:rsidP="00D74F54">
      <w:pPr>
        <w:numPr>
          <w:ilvl w:val="1"/>
          <w:numId w:val="14"/>
        </w:numPr>
        <w:tabs>
          <w:tab w:val="clear" w:pos="792"/>
          <w:tab w:val="left" w:pos="1286"/>
        </w:tabs>
        <w:spacing w:after="240" w:line="360" w:lineRule="auto"/>
        <w:ind w:left="1286" w:right="0" w:hanging="720"/>
        <w:jc w:val="both"/>
        <w:rPr>
          <w:rFonts w:cs="David"/>
        </w:rPr>
      </w:pPr>
      <w:r w:rsidRPr="00D51CEB">
        <w:rPr>
          <w:rFonts w:cs="David" w:hint="cs"/>
          <w:rtl/>
        </w:rPr>
        <w:t xml:space="preserve">עגמת נפש </w:t>
      </w:r>
      <w:r w:rsidRPr="00EB06C7">
        <w:rPr>
          <w:rFonts w:cs="David"/>
          <w:rtl/>
        </w:rPr>
        <w:t>–</w:t>
      </w:r>
      <w:r w:rsidR="00416509" w:rsidRPr="00726756">
        <w:rPr>
          <w:rFonts w:cs="David" w:hint="cs"/>
          <w:rtl/>
        </w:rPr>
        <w:t xml:space="preserve"> 100,0</w:t>
      </w:r>
      <w:r w:rsidR="00416509" w:rsidRPr="00D74F54">
        <w:rPr>
          <w:rFonts w:cs="David" w:hint="cs"/>
          <w:rtl/>
        </w:rPr>
        <w:t>00 ₪;</w:t>
      </w:r>
    </w:p>
    <w:p w14:paraId="12663303" w14:textId="77777777" w:rsidR="00416509" w:rsidRPr="00D74F54" w:rsidRDefault="00416509"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הפרשי שכר והפרשי רבית והצמדה - ____________ ₪;</w:t>
      </w:r>
    </w:p>
    <w:p w14:paraId="75BFC28B" w14:textId="77777777" w:rsidR="00416509" w:rsidRPr="00D74F54" w:rsidRDefault="00B404E8"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 xml:space="preserve">תשלום בגין עבודתו של התובע בתקופת מחלה </w:t>
      </w:r>
      <w:r w:rsidRPr="00D74F54">
        <w:rPr>
          <w:rFonts w:cs="David"/>
          <w:rtl/>
        </w:rPr>
        <w:t>–</w:t>
      </w:r>
      <w:r w:rsidRPr="00D74F54">
        <w:rPr>
          <w:rFonts w:cs="David" w:hint="cs"/>
          <w:rtl/>
        </w:rPr>
        <w:t xml:space="preserve"> 25,505 ₪.</w:t>
      </w:r>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1"/>
        <w:tabs>
          <w:tab w:val="center" w:pos="-2268"/>
          <w:tab w:val="left" w:pos="631"/>
        </w:tabs>
        <w:spacing w:before="0" w:after="240" w:line="360" w:lineRule="auto"/>
        <w:ind w:left="0" w:right="0" w:firstLine="0"/>
        <w:rPr>
          <w:b/>
          <w:bCs/>
          <w:noProof w:val="0"/>
          <w:rtl/>
        </w:rPr>
      </w:pPr>
    </w:p>
    <w:p w14:paraId="4CD9A564" w14:textId="77777777" w:rsidR="00B42DBB" w:rsidRPr="00D74F54" w:rsidRDefault="00B42DBB" w:rsidP="00B42DBB">
      <w:pPr>
        <w:pStyle w:val="21"/>
        <w:tabs>
          <w:tab w:val="center" w:pos="-2268"/>
          <w:tab w:val="left" w:pos="631"/>
        </w:tabs>
        <w:spacing w:before="0"/>
        <w:ind w:left="0" w:right="0" w:firstLine="0"/>
        <w:rPr>
          <w:b/>
          <w:bCs/>
          <w:noProof w:val="0"/>
          <w:rtl/>
        </w:rPr>
      </w:pPr>
      <w:r w:rsidRPr="00D74F54">
        <w:rPr>
          <w:b/>
          <w:bCs/>
          <w:noProof w:val="0"/>
          <w:rtl/>
        </w:rPr>
        <w:t xml:space="preserve">ירושלים, היום, </w:t>
      </w:r>
      <w:r>
        <w:rPr>
          <w:rFonts w:hint="cs"/>
          <w:b/>
          <w:bCs/>
          <w:noProof w:val="0"/>
          <w:rtl/>
        </w:rPr>
        <w:t>1 ביולי 2019.</w:t>
      </w:r>
      <w:r w:rsidRPr="00D74F54">
        <w:rPr>
          <w:b/>
          <w:bCs/>
          <w:noProof w:val="0"/>
          <w:rtl/>
        </w:rPr>
        <w:tab/>
      </w:r>
    </w:p>
    <w:p w14:paraId="54AAD195" w14:textId="77777777" w:rsidR="00B42DBB" w:rsidRPr="00D74F54" w:rsidRDefault="00B42DBB" w:rsidP="00B42DBB">
      <w:pPr>
        <w:pStyle w:val="21"/>
        <w:tabs>
          <w:tab w:val="center" w:pos="-2268"/>
          <w:tab w:val="left" w:pos="631"/>
        </w:tabs>
        <w:spacing w:before="0"/>
        <w:ind w:left="509" w:right="0"/>
        <w:rPr>
          <w:b/>
          <w:bCs/>
          <w:noProof w:val="0"/>
          <w:rtl/>
        </w:rPr>
      </w:pPr>
    </w:p>
    <w:p w14:paraId="38371C51" w14:textId="77777777" w:rsidR="00B42DBB" w:rsidRPr="003442E8" w:rsidRDefault="00B42DBB" w:rsidP="00B42DBB">
      <w:pPr>
        <w:pStyle w:val="21"/>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1"/>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1"/>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Pr="00D74F54" w:rsidRDefault="0092613E" w:rsidP="00B42DBB">
      <w:pPr>
        <w:pStyle w:val="21"/>
        <w:tabs>
          <w:tab w:val="center" w:pos="-2268"/>
          <w:tab w:val="left" w:pos="631"/>
        </w:tabs>
        <w:spacing w:before="0"/>
        <w:ind w:left="0" w:right="0" w:firstLine="0"/>
      </w:pPr>
    </w:p>
    <w:sectPr w:rsidR="0092613E" w:rsidRPr="00D74F54" w:rsidSect="00CC48AF">
      <w:headerReference w:type="even" r:id="rId14"/>
      <w:headerReference w:type="default" r:id="rId15"/>
      <w:pgSz w:w="11906" w:h="16838" w:code="9"/>
      <w:pgMar w:top="1440" w:right="1296" w:bottom="1440" w:left="1440" w:header="576" w:footer="576" w:gutter="0"/>
      <w:cols w:space="708"/>
      <w:titlePg/>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18" w:author="Ofir Tal" w:date="2019-07-09T13:55:00Z" w:initials="OT">
    <w:p w14:paraId="7E6883C8" w14:textId="77777777" w:rsidR="00E21D10" w:rsidRDefault="00E21D10" w:rsidP="00BA4273">
      <w:pPr>
        <w:pStyle w:val="11"/>
        <w:tabs>
          <w:tab w:val="left" w:pos="1160"/>
        </w:tabs>
        <w:spacing w:before="0" w:after="240" w:line="360" w:lineRule="auto"/>
        <w:ind w:right="360"/>
      </w:pPr>
      <w:r>
        <w:rPr>
          <w:rStyle w:val="a6"/>
        </w:rPr>
        <w:annotationRef/>
      </w:r>
      <w:r w:rsidRPr="001F1871">
        <w:rPr>
          <w:rFonts w:hint="cs"/>
          <w:highlight w:val="green"/>
          <w:rtl/>
        </w:rPr>
        <w:t xml:space="preserve">(ההנחה שמפורטת להלן אינה נכונה לטעמי </w:t>
      </w:r>
      <w:r w:rsidRPr="001F1871">
        <w:rPr>
          <w:highlight w:val="green"/>
          <w:rtl/>
        </w:rPr>
        <w:t>–</w:t>
      </w:r>
      <w:r w:rsidRPr="001F1871">
        <w:rPr>
          <w:rFonts w:hint="cs"/>
          <w:highlight w:val="green"/>
          <w:rtl/>
        </w:rPr>
        <w:t xml:space="preserve"> שכן כתוב בפירוש שהכוונה לדרגת השיא ערב הפרישה מהשירות ולא במועד החתימה על חוזה בכירים. עם זאת, לא הייתי מוותר על הטענה)</w:t>
      </w:r>
    </w:p>
    <w:p w14:paraId="0A947B2F" w14:textId="77777777" w:rsidR="00E21D10" w:rsidRPr="001F1871" w:rsidRDefault="00E21D10" w:rsidP="00BA4273">
      <w:pPr>
        <w:pStyle w:val="a7"/>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947B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77129" w14:textId="77777777" w:rsidR="00194E8B" w:rsidRDefault="00194E8B">
      <w:r>
        <w:separator/>
      </w:r>
    </w:p>
  </w:endnote>
  <w:endnote w:type="continuationSeparator" w:id="0">
    <w:p w14:paraId="24ECB98D" w14:textId="77777777" w:rsidR="00194E8B" w:rsidRDefault="0019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0B2E0" w14:textId="77777777" w:rsidR="00194E8B" w:rsidRDefault="00194E8B">
      <w:r>
        <w:separator/>
      </w:r>
    </w:p>
  </w:footnote>
  <w:footnote w:type="continuationSeparator" w:id="0">
    <w:p w14:paraId="34A0BA05" w14:textId="77777777" w:rsidR="00194E8B" w:rsidRDefault="00194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E21D10" w:rsidRDefault="00E21D1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E21D10" w:rsidRDefault="00E21D1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E21D10" w:rsidRDefault="00E21D1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674924">
      <w:rPr>
        <w:rStyle w:val="ab"/>
        <w:noProof/>
        <w:rtl/>
      </w:rPr>
      <w:t>10</w:t>
    </w:r>
    <w:r>
      <w:rPr>
        <w:rStyle w:val="ab"/>
        <w:rtl/>
      </w:rPr>
      <w:fldChar w:fldCharType="end"/>
    </w:r>
  </w:p>
  <w:p w14:paraId="7884F950" w14:textId="77777777" w:rsidR="00E21D10" w:rsidRDefault="00E21D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E0EA08C6"/>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val="0"/>
        <w:bCs w:val="0"/>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2"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6"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8"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9"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1"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2"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3"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6"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7"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8"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0"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1"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2"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3"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4"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6"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6"/>
  </w:num>
  <w:num w:numId="2">
    <w:abstractNumId w:val="20"/>
  </w:num>
  <w:num w:numId="3">
    <w:abstractNumId w:val="23"/>
  </w:num>
  <w:num w:numId="4">
    <w:abstractNumId w:val="5"/>
  </w:num>
  <w:num w:numId="5">
    <w:abstractNumId w:val="8"/>
  </w:num>
  <w:num w:numId="6">
    <w:abstractNumId w:val="2"/>
  </w:num>
  <w:num w:numId="7">
    <w:abstractNumId w:val="21"/>
  </w:num>
  <w:num w:numId="8">
    <w:abstractNumId w:val="33"/>
  </w:num>
  <w:num w:numId="9">
    <w:abstractNumId w:val="11"/>
  </w:num>
  <w:num w:numId="10">
    <w:abstractNumId w:val="3"/>
  </w:num>
  <w:num w:numId="11">
    <w:abstractNumId w:val="22"/>
  </w:num>
  <w:num w:numId="12">
    <w:abstractNumId w:val="15"/>
  </w:num>
  <w:num w:numId="13">
    <w:abstractNumId w:val="26"/>
  </w:num>
  <w:num w:numId="14">
    <w:abstractNumId w:val="18"/>
  </w:num>
  <w:num w:numId="15">
    <w:abstractNumId w:val="4"/>
  </w:num>
  <w:num w:numId="16">
    <w:abstractNumId w:val="19"/>
  </w:num>
  <w:num w:numId="17">
    <w:abstractNumId w:val="10"/>
  </w:num>
  <w:num w:numId="18">
    <w:abstractNumId w:val="9"/>
  </w:num>
  <w:num w:numId="19">
    <w:abstractNumId w:val="32"/>
  </w:num>
  <w:num w:numId="20">
    <w:abstractNumId w:val="28"/>
  </w:num>
  <w:num w:numId="21">
    <w:abstractNumId w:val="17"/>
  </w:num>
  <w:num w:numId="22">
    <w:abstractNumId w:val="1"/>
  </w:num>
  <w:num w:numId="23">
    <w:abstractNumId w:val="34"/>
  </w:num>
  <w:num w:numId="24">
    <w:abstractNumId w:val="13"/>
  </w:num>
  <w:num w:numId="25">
    <w:abstractNumId w:val="16"/>
  </w:num>
  <w:num w:numId="26">
    <w:abstractNumId w:val="29"/>
  </w:num>
  <w:num w:numId="27">
    <w:abstractNumId w:val="12"/>
  </w:num>
  <w:num w:numId="28">
    <w:abstractNumId w:val="24"/>
  </w:num>
  <w:num w:numId="29">
    <w:abstractNumId w:val="14"/>
  </w:num>
  <w:num w:numId="30">
    <w:abstractNumId w:val="6"/>
  </w:num>
  <w:num w:numId="31">
    <w:abstractNumId w:val="7"/>
  </w:num>
  <w:num w:numId="32">
    <w:abstractNumId w:val="35"/>
  </w:num>
  <w:num w:numId="33">
    <w:abstractNumId w:val="25"/>
  </w:num>
  <w:num w:numId="34">
    <w:abstractNumId w:val="31"/>
  </w:num>
  <w:num w:numId="35">
    <w:abstractNumId w:val="0"/>
  </w:num>
  <w:num w:numId="36">
    <w:abstractNumId w:val="27"/>
  </w:num>
  <w:num w:numId="37">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2ADC"/>
    <w:rsid w:val="00004E72"/>
    <w:rsid w:val="000117DD"/>
    <w:rsid w:val="0001738D"/>
    <w:rsid w:val="00021172"/>
    <w:rsid w:val="00034FF4"/>
    <w:rsid w:val="000405D0"/>
    <w:rsid w:val="000451CA"/>
    <w:rsid w:val="00046B9D"/>
    <w:rsid w:val="000524FA"/>
    <w:rsid w:val="00053FA6"/>
    <w:rsid w:val="000714A2"/>
    <w:rsid w:val="0007197D"/>
    <w:rsid w:val="00074EC3"/>
    <w:rsid w:val="00076401"/>
    <w:rsid w:val="0008103E"/>
    <w:rsid w:val="00081D57"/>
    <w:rsid w:val="00082ADF"/>
    <w:rsid w:val="00083013"/>
    <w:rsid w:val="00084161"/>
    <w:rsid w:val="00086BC0"/>
    <w:rsid w:val="00093CA2"/>
    <w:rsid w:val="000947BF"/>
    <w:rsid w:val="00094919"/>
    <w:rsid w:val="000A186D"/>
    <w:rsid w:val="000A76F3"/>
    <w:rsid w:val="000B20AC"/>
    <w:rsid w:val="000B6FEB"/>
    <w:rsid w:val="000C2393"/>
    <w:rsid w:val="000D2DB0"/>
    <w:rsid w:val="000E1EA5"/>
    <w:rsid w:val="000E3AA3"/>
    <w:rsid w:val="000E68D8"/>
    <w:rsid w:val="000E73E3"/>
    <w:rsid w:val="000F33AE"/>
    <w:rsid w:val="000F6345"/>
    <w:rsid w:val="00100933"/>
    <w:rsid w:val="001075EC"/>
    <w:rsid w:val="00112840"/>
    <w:rsid w:val="00114707"/>
    <w:rsid w:val="00120EED"/>
    <w:rsid w:val="00125CB5"/>
    <w:rsid w:val="001306F9"/>
    <w:rsid w:val="001313BE"/>
    <w:rsid w:val="00132012"/>
    <w:rsid w:val="00145445"/>
    <w:rsid w:val="001500BD"/>
    <w:rsid w:val="00152A00"/>
    <w:rsid w:val="00162D88"/>
    <w:rsid w:val="00173E98"/>
    <w:rsid w:val="001763F6"/>
    <w:rsid w:val="001805E0"/>
    <w:rsid w:val="00183028"/>
    <w:rsid w:val="001847D8"/>
    <w:rsid w:val="001907C8"/>
    <w:rsid w:val="00193B9F"/>
    <w:rsid w:val="001943FF"/>
    <w:rsid w:val="00194E8B"/>
    <w:rsid w:val="001A1122"/>
    <w:rsid w:val="001A3FC9"/>
    <w:rsid w:val="001A550D"/>
    <w:rsid w:val="001A58F4"/>
    <w:rsid w:val="001A7C68"/>
    <w:rsid w:val="001B3CDE"/>
    <w:rsid w:val="001B750D"/>
    <w:rsid w:val="001C4413"/>
    <w:rsid w:val="001C7046"/>
    <w:rsid w:val="001D0395"/>
    <w:rsid w:val="001D5FE3"/>
    <w:rsid w:val="001E1E01"/>
    <w:rsid w:val="001E51CA"/>
    <w:rsid w:val="001F13F6"/>
    <w:rsid w:val="001F1871"/>
    <w:rsid w:val="001F275B"/>
    <w:rsid w:val="001F37BE"/>
    <w:rsid w:val="001F7AC7"/>
    <w:rsid w:val="002002DF"/>
    <w:rsid w:val="00201CFF"/>
    <w:rsid w:val="0020568E"/>
    <w:rsid w:val="00206D5A"/>
    <w:rsid w:val="0022071D"/>
    <w:rsid w:val="002215BF"/>
    <w:rsid w:val="002248D7"/>
    <w:rsid w:val="00225E4B"/>
    <w:rsid w:val="00232423"/>
    <w:rsid w:val="0024719A"/>
    <w:rsid w:val="002564D5"/>
    <w:rsid w:val="00260DD7"/>
    <w:rsid w:val="00262792"/>
    <w:rsid w:val="0026383D"/>
    <w:rsid w:val="002654B3"/>
    <w:rsid w:val="0028058C"/>
    <w:rsid w:val="00280CF4"/>
    <w:rsid w:val="00285537"/>
    <w:rsid w:val="00285BA6"/>
    <w:rsid w:val="002907C4"/>
    <w:rsid w:val="00291522"/>
    <w:rsid w:val="002A11AE"/>
    <w:rsid w:val="002A5FA6"/>
    <w:rsid w:val="002B142B"/>
    <w:rsid w:val="002B21F6"/>
    <w:rsid w:val="002B39F1"/>
    <w:rsid w:val="002B43BF"/>
    <w:rsid w:val="002C3012"/>
    <w:rsid w:val="002C555D"/>
    <w:rsid w:val="002C7102"/>
    <w:rsid w:val="002D1667"/>
    <w:rsid w:val="002D4881"/>
    <w:rsid w:val="002E0E44"/>
    <w:rsid w:val="002E2E0E"/>
    <w:rsid w:val="002F17A1"/>
    <w:rsid w:val="002F6095"/>
    <w:rsid w:val="0030799E"/>
    <w:rsid w:val="0032017F"/>
    <w:rsid w:val="003216EE"/>
    <w:rsid w:val="0032328C"/>
    <w:rsid w:val="00324E00"/>
    <w:rsid w:val="00332BBE"/>
    <w:rsid w:val="00332FD9"/>
    <w:rsid w:val="00334F82"/>
    <w:rsid w:val="00337EAF"/>
    <w:rsid w:val="00337F2F"/>
    <w:rsid w:val="00341798"/>
    <w:rsid w:val="00353EF1"/>
    <w:rsid w:val="00362E59"/>
    <w:rsid w:val="00365660"/>
    <w:rsid w:val="0036765B"/>
    <w:rsid w:val="00370613"/>
    <w:rsid w:val="003766B4"/>
    <w:rsid w:val="00383382"/>
    <w:rsid w:val="003865E9"/>
    <w:rsid w:val="00391F23"/>
    <w:rsid w:val="003961AE"/>
    <w:rsid w:val="003A72DA"/>
    <w:rsid w:val="003A7345"/>
    <w:rsid w:val="003B3ED9"/>
    <w:rsid w:val="003B6C0C"/>
    <w:rsid w:val="003D096D"/>
    <w:rsid w:val="003D24EB"/>
    <w:rsid w:val="003D3A1B"/>
    <w:rsid w:val="003D6F86"/>
    <w:rsid w:val="003D7E09"/>
    <w:rsid w:val="003D7F8B"/>
    <w:rsid w:val="003E0852"/>
    <w:rsid w:val="003E3C89"/>
    <w:rsid w:val="003F30E8"/>
    <w:rsid w:val="003F6C4F"/>
    <w:rsid w:val="003F7A5F"/>
    <w:rsid w:val="0041215B"/>
    <w:rsid w:val="00412A8B"/>
    <w:rsid w:val="00416135"/>
    <w:rsid w:val="00416509"/>
    <w:rsid w:val="00416CB8"/>
    <w:rsid w:val="004205FF"/>
    <w:rsid w:val="0042330D"/>
    <w:rsid w:val="00423FED"/>
    <w:rsid w:val="00430A54"/>
    <w:rsid w:val="00435A41"/>
    <w:rsid w:val="00435BF2"/>
    <w:rsid w:val="00435D70"/>
    <w:rsid w:val="00442D58"/>
    <w:rsid w:val="00442FD1"/>
    <w:rsid w:val="0044763B"/>
    <w:rsid w:val="004477BE"/>
    <w:rsid w:val="004564EF"/>
    <w:rsid w:val="004577FD"/>
    <w:rsid w:val="004637A5"/>
    <w:rsid w:val="004669B0"/>
    <w:rsid w:val="004736AA"/>
    <w:rsid w:val="00474A42"/>
    <w:rsid w:val="00484161"/>
    <w:rsid w:val="00484901"/>
    <w:rsid w:val="00485DE7"/>
    <w:rsid w:val="0049482F"/>
    <w:rsid w:val="00497575"/>
    <w:rsid w:val="004A02BB"/>
    <w:rsid w:val="004A07A1"/>
    <w:rsid w:val="004A1D52"/>
    <w:rsid w:val="004A74EA"/>
    <w:rsid w:val="004B0673"/>
    <w:rsid w:val="004B73B2"/>
    <w:rsid w:val="004D0B07"/>
    <w:rsid w:val="004D2426"/>
    <w:rsid w:val="004E0280"/>
    <w:rsid w:val="004E3ABC"/>
    <w:rsid w:val="004E689E"/>
    <w:rsid w:val="004F28FB"/>
    <w:rsid w:val="004F4E48"/>
    <w:rsid w:val="0050013A"/>
    <w:rsid w:val="00500150"/>
    <w:rsid w:val="005011CD"/>
    <w:rsid w:val="00503084"/>
    <w:rsid w:val="005038BE"/>
    <w:rsid w:val="00506C84"/>
    <w:rsid w:val="00521047"/>
    <w:rsid w:val="005210A2"/>
    <w:rsid w:val="005247C6"/>
    <w:rsid w:val="005252F7"/>
    <w:rsid w:val="00526DC1"/>
    <w:rsid w:val="0053298C"/>
    <w:rsid w:val="00542C7B"/>
    <w:rsid w:val="00542FB6"/>
    <w:rsid w:val="005430D4"/>
    <w:rsid w:val="00550DBF"/>
    <w:rsid w:val="00551AC9"/>
    <w:rsid w:val="005532DB"/>
    <w:rsid w:val="0056704D"/>
    <w:rsid w:val="00582D11"/>
    <w:rsid w:val="005850C9"/>
    <w:rsid w:val="00594EB3"/>
    <w:rsid w:val="005A3166"/>
    <w:rsid w:val="005A44F1"/>
    <w:rsid w:val="005A63FE"/>
    <w:rsid w:val="005B7AA3"/>
    <w:rsid w:val="005C06C4"/>
    <w:rsid w:val="005C5500"/>
    <w:rsid w:val="005D0CE5"/>
    <w:rsid w:val="005D4177"/>
    <w:rsid w:val="005D4DA4"/>
    <w:rsid w:val="005D4E73"/>
    <w:rsid w:val="005E7245"/>
    <w:rsid w:val="005F206E"/>
    <w:rsid w:val="005F4D25"/>
    <w:rsid w:val="005F6500"/>
    <w:rsid w:val="00601232"/>
    <w:rsid w:val="00606CEF"/>
    <w:rsid w:val="006079C5"/>
    <w:rsid w:val="00610578"/>
    <w:rsid w:val="0061194F"/>
    <w:rsid w:val="00613E74"/>
    <w:rsid w:val="0061446F"/>
    <w:rsid w:val="006203EC"/>
    <w:rsid w:val="00633FAE"/>
    <w:rsid w:val="00643E6B"/>
    <w:rsid w:val="00646E5E"/>
    <w:rsid w:val="00653911"/>
    <w:rsid w:val="0066168D"/>
    <w:rsid w:val="00663677"/>
    <w:rsid w:val="00664F8E"/>
    <w:rsid w:val="00665014"/>
    <w:rsid w:val="00666881"/>
    <w:rsid w:val="00674924"/>
    <w:rsid w:val="00675E15"/>
    <w:rsid w:val="00675EF7"/>
    <w:rsid w:val="0067733C"/>
    <w:rsid w:val="0068007C"/>
    <w:rsid w:val="006808AB"/>
    <w:rsid w:val="00682792"/>
    <w:rsid w:val="00684B42"/>
    <w:rsid w:val="006855E4"/>
    <w:rsid w:val="00685E3C"/>
    <w:rsid w:val="0069391A"/>
    <w:rsid w:val="0069414B"/>
    <w:rsid w:val="00694BA0"/>
    <w:rsid w:val="00694BF1"/>
    <w:rsid w:val="00695C16"/>
    <w:rsid w:val="006A08F6"/>
    <w:rsid w:val="006B2DAB"/>
    <w:rsid w:val="006B42A9"/>
    <w:rsid w:val="006B6226"/>
    <w:rsid w:val="006C0C45"/>
    <w:rsid w:val="006D31FC"/>
    <w:rsid w:val="006D49D9"/>
    <w:rsid w:val="006E5D4F"/>
    <w:rsid w:val="006E7D6C"/>
    <w:rsid w:val="006F0929"/>
    <w:rsid w:val="006F2B97"/>
    <w:rsid w:val="006F4E5C"/>
    <w:rsid w:val="00703BDA"/>
    <w:rsid w:val="0070493C"/>
    <w:rsid w:val="00716815"/>
    <w:rsid w:val="0071685F"/>
    <w:rsid w:val="007178EC"/>
    <w:rsid w:val="00721470"/>
    <w:rsid w:val="00722B5B"/>
    <w:rsid w:val="00726756"/>
    <w:rsid w:val="00727C38"/>
    <w:rsid w:val="00730EF4"/>
    <w:rsid w:val="0073389D"/>
    <w:rsid w:val="00742FEB"/>
    <w:rsid w:val="00746887"/>
    <w:rsid w:val="007525B9"/>
    <w:rsid w:val="0076067F"/>
    <w:rsid w:val="00764A6A"/>
    <w:rsid w:val="00767AE5"/>
    <w:rsid w:val="0078605A"/>
    <w:rsid w:val="00794A53"/>
    <w:rsid w:val="007A204F"/>
    <w:rsid w:val="007A2F87"/>
    <w:rsid w:val="007B1E48"/>
    <w:rsid w:val="007B3EED"/>
    <w:rsid w:val="007B575D"/>
    <w:rsid w:val="007C0EC8"/>
    <w:rsid w:val="007C2E4B"/>
    <w:rsid w:val="007C3C3F"/>
    <w:rsid w:val="007C5A79"/>
    <w:rsid w:val="007D01A0"/>
    <w:rsid w:val="007E4529"/>
    <w:rsid w:val="007E5E26"/>
    <w:rsid w:val="007F470C"/>
    <w:rsid w:val="007F4BD9"/>
    <w:rsid w:val="007F69DD"/>
    <w:rsid w:val="00801BAC"/>
    <w:rsid w:val="0080293A"/>
    <w:rsid w:val="00803690"/>
    <w:rsid w:val="00804434"/>
    <w:rsid w:val="00811054"/>
    <w:rsid w:val="008130C8"/>
    <w:rsid w:val="00822790"/>
    <w:rsid w:val="0082556E"/>
    <w:rsid w:val="00827ECA"/>
    <w:rsid w:val="00830037"/>
    <w:rsid w:val="00834064"/>
    <w:rsid w:val="00834531"/>
    <w:rsid w:val="008371C0"/>
    <w:rsid w:val="0083798F"/>
    <w:rsid w:val="00843CC0"/>
    <w:rsid w:val="0084507D"/>
    <w:rsid w:val="00850894"/>
    <w:rsid w:val="00857B2F"/>
    <w:rsid w:val="008619D2"/>
    <w:rsid w:val="00863A6D"/>
    <w:rsid w:val="00865FD6"/>
    <w:rsid w:val="008675FE"/>
    <w:rsid w:val="00873207"/>
    <w:rsid w:val="0087325C"/>
    <w:rsid w:val="00874815"/>
    <w:rsid w:val="0087574D"/>
    <w:rsid w:val="00880231"/>
    <w:rsid w:val="00883B84"/>
    <w:rsid w:val="00895329"/>
    <w:rsid w:val="008954AF"/>
    <w:rsid w:val="008958B9"/>
    <w:rsid w:val="00897ECD"/>
    <w:rsid w:val="008A0514"/>
    <w:rsid w:val="008A2332"/>
    <w:rsid w:val="008A2C98"/>
    <w:rsid w:val="008A71FF"/>
    <w:rsid w:val="008B1CEE"/>
    <w:rsid w:val="008B6D66"/>
    <w:rsid w:val="008C395C"/>
    <w:rsid w:val="008D5FDB"/>
    <w:rsid w:val="008D7743"/>
    <w:rsid w:val="008D785F"/>
    <w:rsid w:val="008E5BF9"/>
    <w:rsid w:val="008F6405"/>
    <w:rsid w:val="00901E76"/>
    <w:rsid w:val="00907F97"/>
    <w:rsid w:val="009162EC"/>
    <w:rsid w:val="00925FA2"/>
    <w:rsid w:val="0092613E"/>
    <w:rsid w:val="00934643"/>
    <w:rsid w:val="00946A22"/>
    <w:rsid w:val="00952B82"/>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69B3"/>
    <w:rsid w:val="009B2DD9"/>
    <w:rsid w:val="009B3CCF"/>
    <w:rsid w:val="009B4697"/>
    <w:rsid w:val="009B48BB"/>
    <w:rsid w:val="009B6E01"/>
    <w:rsid w:val="009C2E08"/>
    <w:rsid w:val="009C3D22"/>
    <w:rsid w:val="009D1D8D"/>
    <w:rsid w:val="009D44F9"/>
    <w:rsid w:val="009D4868"/>
    <w:rsid w:val="009D504B"/>
    <w:rsid w:val="009D6AF8"/>
    <w:rsid w:val="009E40B8"/>
    <w:rsid w:val="009E4D90"/>
    <w:rsid w:val="009F1C8D"/>
    <w:rsid w:val="00A00783"/>
    <w:rsid w:val="00A00D04"/>
    <w:rsid w:val="00A011F5"/>
    <w:rsid w:val="00A23774"/>
    <w:rsid w:val="00A23FC8"/>
    <w:rsid w:val="00A33200"/>
    <w:rsid w:val="00A33BBF"/>
    <w:rsid w:val="00A467B9"/>
    <w:rsid w:val="00A46C12"/>
    <w:rsid w:val="00A53B0D"/>
    <w:rsid w:val="00A57AE0"/>
    <w:rsid w:val="00A63EFD"/>
    <w:rsid w:val="00A651E6"/>
    <w:rsid w:val="00A671C2"/>
    <w:rsid w:val="00A6743D"/>
    <w:rsid w:val="00A72145"/>
    <w:rsid w:val="00A740F0"/>
    <w:rsid w:val="00A8046D"/>
    <w:rsid w:val="00A83496"/>
    <w:rsid w:val="00A87DBF"/>
    <w:rsid w:val="00A9089A"/>
    <w:rsid w:val="00A92B70"/>
    <w:rsid w:val="00A972B1"/>
    <w:rsid w:val="00AA1069"/>
    <w:rsid w:val="00AA4C05"/>
    <w:rsid w:val="00AA4EC7"/>
    <w:rsid w:val="00AB3F3B"/>
    <w:rsid w:val="00AB6316"/>
    <w:rsid w:val="00AC0333"/>
    <w:rsid w:val="00AC2EE5"/>
    <w:rsid w:val="00AC346A"/>
    <w:rsid w:val="00AC44ED"/>
    <w:rsid w:val="00AD1AC8"/>
    <w:rsid w:val="00AD5442"/>
    <w:rsid w:val="00AE22BD"/>
    <w:rsid w:val="00AF11A6"/>
    <w:rsid w:val="00AF22CA"/>
    <w:rsid w:val="00AF3B10"/>
    <w:rsid w:val="00AF49BE"/>
    <w:rsid w:val="00B112CE"/>
    <w:rsid w:val="00B16CB3"/>
    <w:rsid w:val="00B17FA2"/>
    <w:rsid w:val="00B25671"/>
    <w:rsid w:val="00B27D4F"/>
    <w:rsid w:val="00B314F0"/>
    <w:rsid w:val="00B31A3F"/>
    <w:rsid w:val="00B33A21"/>
    <w:rsid w:val="00B35087"/>
    <w:rsid w:val="00B404E8"/>
    <w:rsid w:val="00B42DBB"/>
    <w:rsid w:val="00B448A4"/>
    <w:rsid w:val="00B6348C"/>
    <w:rsid w:val="00B636EE"/>
    <w:rsid w:val="00B66634"/>
    <w:rsid w:val="00B67C81"/>
    <w:rsid w:val="00B67D7A"/>
    <w:rsid w:val="00B74BF6"/>
    <w:rsid w:val="00B9328F"/>
    <w:rsid w:val="00BA0423"/>
    <w:rsid w:val="00BA2B80"/>
    <w:rsid w:val="00BA4273"/>
    <w:rsid w:val="00BA7726"/>
    <w:rsid w:val="00BB1ACC"/>
    <w:rsid w:val="00BB4FE9"/>
    <w:rsid w:val="00BC1488"/>
    <w:rsid w:val="00BC3713"/>
    <w:rsid w:val="00BD0A93"/>
    <w:rsid w:val="00BD6378"/>
    <w:rsid w:val="00BE0DEA"/>
    <w:rsid w:val="00BE14DA"/>
    <w:rsid w:val="00BE28C8"/>
    <w:rsid w:val="00BF2885"/>
    <w:rsid w:val="00BF341F"/>
    <w:rsid w:val="00BF5EB8"/>
    <w:rsid w:val="00C01CE5"/>
    <w:rsid w:val="00C03C6A"/>
    <w:rsid w:val="00C043D5"/>
    <w:rsid w:val="00C145FB"/>
    <w:rsid w:val="00C1588C"/>
    <w:rsid w:val="00C21B94"/>
    <w:rsid w:val="00C35228"/>
    <w:rsid w:val="00C35906"/>
    <w:rsid w:val="00C36583"/>
    <w:rsid w:val="00C42C49"/>
    <w:rsid w:val="00C42EBE"/>
    <w:rsid w:val="00C461DF"/>
    <w:rsid w:val="00C46C7B"/>
    <w:rsid w:val="00C50C43"/>
    <w:rsid w:val="00C51C96"/>
    <w:rsid w:val="00C52427"/>
    <w:rsid w:val="00C524E0"/>
    <w:rsid w:val="00C56736"/>
    <w:rsid w:val="00C6766A"/>
    <w:rsid w:val="00C723FA"/>
    <w:rsid w:val="00C807C6"/>
    <w:rsid w:val="00C926D8"/>
    <w:rsid w:val="00C92CBC"/>
    <w:rsid w:val="00C97253"/>
    <w:rsid w:val="00CA6D3F"/>
    <w:rsid w:val="00CB1486"/>
    <w:rsid w:val="00CC0DDB"/>
    <w:rsid w:val="00CC48AF"/>
    <w:rsid w:val="00CC75CA"/>
    <w:rsid w:val="00CC7ABF"/>
    <w:rsid w:val="00CD3445"/>
    <w:rsid w:val="00CD4235"/>
    <w:rsid w:val="00CD4EA7"/>
    <w:rsid w:val="00CD659C"/>
    <w:rsid w:val="00CE0A64"/>
    <w:rsid w:val="00CE2845"/>
    <w:rsid w:val="00CF0772"/>
    <w:rsid w:val="00CF23AD"/>
    <w:rsid w:val="00CF6377"/>
    <w:rsid w:val="00CF6FE4"/>
    <w:rsid w:val="00D04712"/>
    <w:rsid w:val="00D10B10"/>
    <w:rsid w:val="00D14404"/>
    <w:rsid w:val="00D14CDF"/>
    <w:rsid w:val="00D17D8E"/>
    <w:rsid w:val="00D221EE"/>
    <w:rsid w:val="00D2259D"/>
    <w:rsid w:val="00D23137"/>
    <w:rsid w:val="00D26EA4"/>
    <w:rsid w:val="00D33932"/>
    <w:rsid w:val="00D351BB"/>
    <w:rsid w:val="00D37164"/>
    <w:rsid w:val="00D41841"/>
    <w:rsid w:val="00D44EFA"/>
    <w:rsid w:val="00D47964"/>
    <w:rsid w:val="00D51CEB"/>
    <w:rsid w:val="00D51F1C"/>
    <w:rsid w:val="00D5324B"/>
    <w:rsid w:val="00D563D3"/>
    <w:rsid w:val="00D662AE"/>
    <w:rsid w:val="00D7457C"/>
    <w:rsid w:val="00D74F54"/>
    <w:rsid w:val="00D759A4"/>
    <w:rsid w:val="00D81763"/>
    <w:rsid w:val="00D83BF0"/>
    <w:rsid w:val="00D85373"/>
    <w:rsid w:val="00D85911"/>
    <w:rsid w:val="00D86EF1"/>
    <w:rsid w:val="00D86F62"/>
    <w:rsid w:val="00D92583"/>
    <w:rsid w:val="00DA21AC"/>
    <w:rsid w:val="00DA639E"/>
    <w:rsid w:val="00DC077C"/>
    <w:rsid w:val="00DC14E2"/>
    <w:rsid w:val="00DD7305"/>
    <w:rsid w:val="00DE03A4"/>
    <w:rsid w:val="00DE2EC9"/>
    <w:rsid w:val="00DE3DD7"/>
    <w:rsid w:val="00DE40F1"/>
    <w:rsid w:val="00DF090D"/>
    <w:rsid w:val="00DF0C41"/>
    <w:rsid w:val="00DF1723"/>
    <w:rsid w:val="00DF4080"/>
    <w:rsid w:val="00DF6DBB"/>
    <w:rsid w:val="00E02DB3"/>
    <w:rsid w:val="00E1080D"/>
    <w:rsid w:val="00E14773"/>
    <w:rsid w:val="00E14885"/>
    <w:rsid w:val="00E21D10"/>
    <w:rsid w:val="00E26AE7"/>
    <w:rsid w:val="00E274C6"/>
    <w:rsid w:val="00E30409"/>
    <w:rsid w:val="00E3131C"/>
    <w:rsid w:val="00E31F92"/>
    <w:rsid w:val="00E33AF7"/>
    <w:rsid w:val="00E357D6"/>
    <w:rsid w:val="00E36058"/>
    <w:rsid w:val="00E555AB"/>
    <w:rsid w:val="00E644A2"/>
    <w:rsid w:val="00E677EB"/>
    <w:rsid w:val="00E75F78"/>
    <w:rsid w:val="00E76459"/>
    <w:rsid w:val="00E800C9"/>
    <w:rsid w:val="00E85E6D"/>
    <w:rsid w:val="00E87CAC"/>
    <w:rsid w:val="00E929E6"/>
    <w:rsid w:val="00E953DE"/>
    <w:rsid w:val="00E974F5"/>
    <w:rsid w:val="00EA0756"/>
    <w:rsid w:val="00EB06C7"/>
    <w:rsid w:val="00EB3F2E"/>
    <w:rsid w:val="00EC132D"/>
    <w:rsid w:val="00EC5E31"/>
    <w:rsid w:val="00EC60D9"/>
    <w:rsid w:val="00EC64F3"/>
    <w:rsid w:val="00ED08CB"/>
    <w:rsid w:val="00ED31C0"/>
    <w:rsid w:val="00ED58EF"/>
    <w:rsid w:val="00EE11A3"/>
    <w:rsid w:val="00EE3E86"/>
    <w:rsid w:val="00EE4B7B"/>
    <w:rsid w:val="00EE4FE3"/>
    <w:rsid w:val="00EE626C"/>
    <w:rsid w:val="00EE6F2E"/>
    <w:rsid w:val="00EF1C17"/>
    <w:rsid w:val="00F01615"/>
    <w:rsid w:val="00F04246"/>
    <w:rsid w:val="00F22363"/>
    <w:rsid w:val="00F25E32"/>
    <w:rsid w:val="00F26CF6"/>
    <w:rsid w:val="00F27BE7"/>
    <w:rsid w:val="00F42C96"/>
    <w:rsid w:val="00F47968"/>
    <w:rsid w:val="00F47E91"/>
    <w:rsid w:val="00F5604B"/>
    <w:rsid w:val="00F613A3"/>
    <w:rsid w:val="00F7184E"/>
    <w:rsid w:val="00F76B74"/>
    <w:rsid w:val="00F83CF6"/>
    <w:rsid w:val="00F87E8C"/>
    <w:rsid w:val="00F96F36"/>
    <w:rsid w:val="00FA4BFD"/>
    <w:rsid w:val="00FB04F6"/>
    <w:rsid w:val="00FB166B"/>
    <w:rsid w:val="00FC24F2"/>
    <w:rsid w:val="00FC5B3C"/>
    <w:rsid w:val="00FD06A7"/>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0">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1">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1E959-3096-435D-AC7C-E1F78123B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6823</Words>
  <Characters>34116</Characters>
  <Application>Microsoft Office Word</Application>
  <DocSecurity>0</DocSecurity>
  <Lines>284</Lines>
  <Paragraphs>81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40858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2019-07-21T06:25:00Z</cp:lastPrinted>
  <dcterms:created xsi:type="dcterms:W3CDTF">2019-07-23T19:31:00Z</dcterms:created>
  <dcterms:modified xsi:type="dcterms:W3CDTF">2019-07-23T19:31:00Z</dcterms:modified>
</cp:coreProperties>
</file>